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09407F8" w14:textId="77777777" w:rsidR="00622CEC" w:rsidRPr="00262DDE" w:rsidRDefault="00B25AA5">
      <w:pPr>
        <w:spacing w:after="120"/>
        <w:jc w:val="center"/>
        <w:rPr>
          <w:rStyle w:val="iadne"/>
          <w:b/>
          <w:bCs/>
          <w:smallCaps/>
          <w:sz w:val="40"/>
          <w:szCs w:val="40"/>
        </w:rPr>
      </w:pPr>
      <w:r w:rsidRPr="00262DDE">
        <w:rPr>
          <w:rStyle w:val="iadne"/>
          <w:b/>
          <w:bCs/>
          <w:smallCaps/>
          <w:sz w:val="40"/>
          <w:szCs w:val="40"/>
        </w:rPr>
        <w:t>Súťažné podklady</w:t>
      </w:r>
    </w:p>
    <w:p w14:paraId="7A02AAF4" w14:textId="77777777" w:rsidR="00622CEC" w:rsidRPr="00262DDE" w:rsidRDefault="00B25AA5">
      <w:pPr>
        <w:spacing w:after="120"/>
        <w:jc w:val="center"/>
        <w:rPr>
          <w:rStyle w:val="iadne"/>
          <w:b/>
          <w:bCs/>
          <w:smallCaps/>
          <w:sz w:val="28"/>
          <w:szCs w:val="28"/>
        </w:rPr>
      </w:pPr>
      <w:r w:rsidRPr="00262DDE">
        <w:rPr>
          <w:rStyle w:val="iadne"/>
          <w:b/>
          <w:bCs/>
          <w:smallCaps/>
          <w:sz w:val="28"/>
          <w:szCs w:val="28"/>
        </w:rPr>
        <w:t>Zadanie a podmienky súťaže</w:t>
      </w:r>
    </w:p>
    <w:p w14:paraId="53654834" w14:textId="77777777" w:rsidR="00622CEC" w:rsidRPr="00544FAF" w:rsidRDefault="00622CEC">
      <w:pPr>
        <w:spacing w:after="120"/>
        <w:jc w:val="center"/>
        <w:rPr>
          <w:rStyle w:val="iadne"/>
          <w:b/>
          <w:bCs/>
          <w:smallCaps/>
          <w:sz w:val="20"/>
          <w:szCs w:val="20"/>
        </w:rPr>
      </w:pPr>
    </w:p>
    <w:p w14:paraId="6F8FCC94" w14:textId="77777777" w:rsidR="00622CEC" w:rsidRPr="00BF7760" w:rsidRDefault="00B25AA5">
      <w:pPr>
        <w:spacing w:after="120"/>
        <w:jc w:val="both"/>
        <w:rPr>
          <w:rStyle w:val="iadne"/>
          <w:b/>
          <w:bCs/>
          <w:smallCaps/>
        </w:rPr>
      </w:pPr>
      <w:r w:rsidRPr="00BF7760">
        <w:rPr>
          <w:rStyle w:val="iadne"/>
          <w:b/>
          <w:bCs/>
          <w:smallCaps/>
        </w:rPr>
        <w:t>Identifikácia zákazky a postupu zadávania:</w:t>
      </w:r>
    </w:p>
    <w:p w14:paraId="7AA833DC" w14:textId="4030BF22" w:rsidR="00622CEC" w:rsidRPr="00BF7760" w:rsidRDefault="00B25AA5" w:rsidP="00544FAF">
      <w:pPr>
        <w:spacing w:after="120"/>
        <w:jc w:val="both"/>
        <w:rPr>
          <w:rStyle w:val="iadne"/>
          <w:b/>
          <w:bCs/>
          <w:smallCaps/>
          <w:sz w:val="20"/>
          <w:szCs w:val="20"/>
        </w:rPr>
      </w:pPr>
      <w:r w:rsidRPr="00BF7760">
        <w:rPr>
          <w:rStyle w:val="iadne"/>
          <w:sz w:val="20"/>
          <w:szCs w:val="20"/>
        </w:rPr>
        <w:t xml:space="preserve">Nadlimitná zákazka - verejná súťaž podľa § 66 </w:t>
      </w:r>
      <w:r w:rsidR="00D303D9">
        <w:rPr>
          <w:rStyle w:val="iadne"/>
          <w:sz w:val="20"/>
          <w:szCs w:val="20"/>
        </w:rPr>
        <w:t xml:space="preserve">ods. 7 druhej vety </w:t>
      </w:r>
      <w:r w:rsidRPr="00BF7760">
        <w:rPr>
          <w:rStyle w:val="iadne"/>
          <w:sz w:val="20"/>
          <w:szCs w:val="20"/>
        </w:rPr>
        <w:t xml:space="preserve">zákona č. 343/2015 Z. z. o verejnom obstarávaní a o </w:t>
      </w:r>
      <w:r w:rsidRPr="00DF0F65">
        <w:rPr>
          <w:rStyle w:val="iadne"/>
          <w:sz w:val="20"/>
          <w:szCs w:val="20"/>
        </w:rPr>
        <w:t>zmene a doplnení niektorých zákonov v platnom znení (ďalej len "ZVO") s pre</w:t>
      </w:r>
      <w:r w:rsidR="00D303D9" w:rsidRPr="00DF0F65">
        <w:rPr>
          <w:rStyle w:val="iadne"/>
          <w:sz w:val="20"/>
          <w:szCs w:val="20"/>
        </w:rPr>
        <w:t xml:space="preserve">dpokladanou hodnotou zákazky vo </w:t>
      </w:r>
      <w:r w:rsidRPr="00DF0F65">
        <w:rPr>
          <w:rStyle w:val="iadne"/>
          <w:sz w:val="20"/>
          <w:szCs w:val="20"/>
        </w:rPr>
        <w:t>výške</w:t>
      </w:r>
      <w:r w:rsidR="00234AE0">
        <w:rPr>
          <w:rStyle w:val="iadne"/>
          <w:sz w:val="20"/>
          <w:szCs w:val="20"/>
        </w:rPr>
        <w:t xml:space="preserve"> </w:t>
      </w:r>
      <w:r w:rsidR="00234AE0" w:rsidRPr="00234AE0">
        <w:rPr>
          <w:rStyle w:val="iadne"/>
          <w:b/>
          <w:bCs/>
          <w:sz w:val="20"/>
          <w:szCs w:val="20"/>
        </w:rPr>
        <w:t>29 000 000,00</w:t>
      </w:r>
      <w:r w:rsidR="00234AE0">
        <w:rPr>
          <w:rStyle w:val="iadne"/>
          <w:sz w:val="20"/>
          <w:szCs w:val="20"/>
        </w:rPr>
        <w:t xml:space="preserve"> - EUR</w:t>
      </w:r>
      <w:r w:rsidR="005C36B6" w:rsidRPr="00234AE0">
        <w:rPr>
          <w:rStyle w:val="iadne"/>
          <w:color w:val="000000" w:themeColor="text1"/>
          <w:sz w:val="20"/>
          <w:szCs w:val="20"/>
        </w:rPr>
        <w:t>.</w:t>
      </w:r>
    </w:p>
    <w:p w14:paraId="21DA86EB" w14:textId="77777777" w:rsidR="00F00D7C" w:rsidRDefault="00F00D7C">
      <w:pPr>
        <w:spacing w:after="120"/>
        <w:jc w:val="both"/>
        <w:rPr>
          <w:rStyle w:val="iadne"/>
          <w:b/>
          <w:bCs/>
          <w:smallCaps/>
        </w:rPr>
      </w:pPr>
    </w:p>
    <w:p w14:paraId="5776B2EC" w14:textId="1DCF20A0" w:rsidR="00F00D7C" w:rsidRDefault="00B25AA5">
      <w:pPr>
        <w:spacing w:after="120"/>
        <w:jc w:val="both"/>
        <w:rPr>
          <w:rStyle w:val="iadne"/>
          <w:b/>
          <w:bCs/>
          <w:smallCaps/>
        </w:rPr>
      </w:pPr>
      <w:r w:rsidRPr="00BF7760">
        <w:rPr>
          <w:rStyle w:val="iadne"/>
          <w:b/>
          <w:bCs/>
          <w:smallCaps/>
        </w:rPr>
        <w:t>Názov zákazky:</w:t>
      </w:r>
      <w:r w:rsidRPr="00BF7760">
        <w:rPr>
          <w:rStyle w:val="iadne"/>
          <w:b/>
          <w:bCs/>
          <w:smallCaps/>
        </w:rPr>
        <w:tab/>
      </w:r>
      <w:r w:rsidR="00041291">
        <w:rPr>
          <w:rStyle w:val="iadne"/>
          <w:b/>
          <w:bCs/>
        </w:rPr>
        <w:t>Mestská autobusová doprava</w:t>
      </w:r>
      <w:ins w:id="0" w:author="JUDr. Radoslav Bazala" w:date="2020-11-20T11:50:00Z">
        <w:r w:rsidR="00C61B69">
          <w:rPr>
            <w:rStyle w:val="iadne"/>
            <w:b/>
            <w:bCs/>
          </w:rPr>
          <w:t xml:space="preserve"> II</w:t>
        </w:r>
      </w:ins>
    </w:p>
    <w:p w14:paraId="368E8990" w14:textId="77777777" w:rsidR="00766CA7" w:rsidRDefault="00766CA7">
      <w:pPr>
        <w:spacing w:after="120"/>
        <w:jc w:val="both"/>
        <w:rPr>
          <w:rStyle w:val="iadne"/>
          <w:b/>
          <w:bCs/>
          <w:smallCaps/>
        </w:rPr>
      </w:pPr>
    </w:p>
    <w:p w14:paraId="7FBAE17F" w14:textId="1012A69D" w:rsidR="00622CEC" w:rsidRPr="00BF7760" w:rsidRDefault="00B25AA5">
      <w:pPr>
        <w:spacing w:after="120"/>
        <w:jc w:val="both"/>
        <w:rPr>
          <w:rStyle w:val="iadne"/>
          <w:b/>
          <w:bCs/>
          <w:smallCaps/>
        </w:rPr>
      </w:pPr>
      <w:r w:rsidRPr="00BF7760">
        <w:rPr>
          <w:rStyle w:val="iadne"/>
          <w:b/>
          <w:bCs/>
          <w:smallCaps/>
        </w:rPr>
        <w:t>Identif</w:t>
      </w:r>
      <w:r w:rsidR="00F00D7C">
        <w:rPr>
          <w:rStyle w:val="iadne"/>
          <w:b/>
          <w:bCs/>
          <w:smallCaps/>
        </w:rPr>
        <w:t>ikácia verejného obstarávateľa</w:t>
      </w:r>
      <w:r w:rsidRPr="00BF7760">
        <w:rPr>
          <w:rStyle w:val="iadne"/>
          <w:b/>
          <w:bCs/>
          <w:smallCaps/>
        </w:rPr>
        <w:t>:</w:t>
      </w:r>
    </w:p>
    <w:p w14:paraId="3F69B634" w14:textId="1CC83632" w:rsidR="00622CEC" w:rsidRPr="00BF7760" w:rsidRDefault="00B25AA5">
      <w:pPr>
        <w:spacing w:after="120"/>
        <w:jc w:val="both"/>
      </w:pPr>
      <w:r w:rsidRPr="00BF7760">
        <w:t xml:space="preserve">Názov: </w:t>
      </w:r>
      <w:r w:rsidRPr="00BF7760">
        <w:tab/>
      </w:r>
      <w:r w:rsidRPr="00BF7760">
        <w:tab/>
      </w:r>
      <w:r w:rsidRPr="00BF7760">
        <w:tab/>
      </w:r>
      <w:r w:rsidR="00766CA7">
        <w:t>mesto Trnava</w:t>
      </w:r>
    </w:p>
    <w:p w14:paraId="557FC67A" w14:textId="237E3C01" w:rsidR="00622CEC" w:rsidRPr="008B40D6" w:rsidRDefault="00B25AA5">
      <w:pPr>
        <w:spacing w:after="120"/>
        <w:jc w:val="both"/>
      </w:pPr>
      <w:r w:rsidRPr="00BF7760">
        <w:t xml:space="preserve">Sídlo: </w:t>
      </w:r>
      <w:r w:rsidRPr="00BF7760">
        <w:tab/>
      </w:r>
      <w:r w:rsidRPr="00BF7760">
        <w:tab/>
      </w:r>
      <w:r w:rsidRPr="00BF7760">
        <w:tab/>
      </w:r>
      <w:r w:rsidR="00766CA7">
        <w:t>Hlavná 1, 917 71 Trnava</w:t>
      </w:r>
    </w:p>
    <w:p w14:paraId="4412A1E7" w14:textId="2B0AEA6C" w:rsidR="00622CEC" w:rsidRPr="00262DDE" w:rsidRDefault="00766CA7" w:rsidP="00DB39BC">
      <w:pPr>
        <w:spacing w:after="120"/>
        <w:jc w:val="both"/>
      </w:pPr>
      <w:r>
        <w:t>U</w:t>
      </w:r>
      <w:r w:rsidR="00B25AA5" w:rsidRPr="00BF7760">
        <w:t>RL:</w:t>
      </w:r>
      <w:r w:rsidR="00B25AA5" w:rsidRPr="00BF7760">
        <w:tab/>
      </w:r>
      <w:r w:rsidR="00B25AA5" w:rsidRPr="00BF7760">
        <w:tab/>
      </w:r>
      <w:r w:rsidR="00B25AA5" w:rsidRPr="00BF7760">
        <w:tab/>
        <w:t>www.</w:t>
      </w:r>
      <w:r>
        <w:t>trnava</w:t>
      </w:r>
      <w:r w:rsidR="00B25AA5" w:rsidRPr="00BF7760">
        <w:t>.sk</w:t>
      </w:r>
    </w:p>
    <w:p w14:paraId="19D9E5ED" w14:textId="77777777" w:rsidR="00622CEC" w:rsidRPr="000C6793"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262DDE">
        <w:rPr>
          <w:noProof/>
        </w:rPr>
        <mc:AlternateContent>
          <mc:Choice Requires="wps">
            <w:drawing>
              <wp:anchor distT="0" distB="0" distL="0" distR="0" simplePos="0" relativeHeight="251659264" behindDoc="0" locked="0" layoutInCell="1" allowOverlap="1" wp14:anchorId="5F0A916C" wp14:editId="3379C24A">
                <wp:simplePos x="0" y="0"/>
                <wp:positionH relativeFrom="column">
                  <wp:posOffset>11735</wp:posOffset>
                </wp:positionH>
                <wp:positionV relativeFrom="line">
                  <wp:posOffset>54927</wp:posOffset>
                </wp:positionV>
                <wp:extent cx="5742941" cy="13970"/>
                <wp:effectExtent l="0" t="0" r="0" b="0"/>
                <wp:wrapNone/>
                <wp:docPr id="1073741825" name="officeArt object" descr="Rovná spojnica 1"/>
                <wp:cNvGraphicFramePr/>
                <a:graphic xmlns:a="http://schemas.openxmlformats.org/drawingml/2006/main">
                  <a:graphicData uri="http://schemas.microsoft.com/office/word/2010/wordprocessingShape">
                    <wps:wsp>
                      <wps:cNvCnPr/>
                      <wps:spPr>
                        <a:xfrm>
                          <a:off x="0" y="0"/>
                          <a:ext cx="5742941" cy="13970"/>
                        </a:xfrm>
                        <a:prstGeom prst="line">
                          <a:avLst/>
                        </a:prstGeom>
                        <a:noFill/>
                        <a:ln w="9525" cap="flat">
                          <a:solidFill>
                            <a:srgbClr val="000000"/>
                          </a:solidFill>
                          <a:prstDash val="solid"/>
                          <a:miter lim="800000"/>
                        </a:ln>
                        <a:effectLst/>
                      </wps:spPr>
                      <wps:bodyPr/>
                    </wps:wsp>
                  </a:graphicData>
                </a:graphic>
              </wp:anchor>
            </w:drawing>
          </mc:Choice>
          <mc:Fallback>
            <w:pict>
              <v:line w14:anchorId="6B020C31" id="officeArt object" o:spid="_x0000_s1026" alt="Rovná spojnica 1" style="position:absolute;z-index:251659264;visibility:visible;mso-wrap-style:square;mso-wrap-distance-left:0;mso-wrap-distance-top:0;mso-wrap-distance-right:0;mso-wrap-distance-bottom:0;mso-position-horizontal:absolute;mso-position-horizontal-relative:text;mso-position-vertical:absolute;mso-position-vertical-relative:line" from=".9pt,4.3pt" to="453.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">
                <v:stroke joinstyle="miter"/>
                <w10:wrap anchory="line"/>
              </v:line>
            </w:pict>
          </mc:Fallback>
        </mc:AlternateContent>
      </w:r>
    </w:p>
    <w:p w14:paraId="575661C1" w14:textId="77777777" w:rsidR="00622CEC"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0C6793">
        <w:rPr>
          <w:color w:val="auto"/>
          <w:bdr w:val="none" w:sz="0" w:space="0" w:color="auto"/>
          <w:lang w:eastAsia="en-US"/>
        </w:rPr>
        <w:t>Tento dokument je vypracovaný v súlade so ZVO a s ostatnými platnými právnymi predpismi Slovenskej republiky</w:t>
      </w:r>
    </w:p>
    <w:p w14:paraId="27F10CD8" w14:textId="77777777" w:rsidR="008B40D6" w:rsidRDefault="008B40D6"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8"/>
        <w:gridCol w:w="4598"/>
      </w:tblGrid>
      <w:tr w:rsidR="008B40D6" w14:paraId="543C8655" w14:textId="77777777" w:rsidTr="008B40D6">
        <w:tc>
          <w:tcPr>
            <w:tcW w:w="4598" w:type="dxa"/>
          </w:tcPr>
          <w:p w14:paraId="65868B3D" w14:textId="6DECFDF3" w:rsidR="008B40D6" w:rsidRDefault="00BA7763" w:rsidP="000C6793">
            <w:pPr>
              <w:jc w:val="both"/>
              <w:rPr>
                <w:color w:val="auto"/>
                <w:lang w:eastAsia="en-US"/>
              </w:rPr>
            </w:pPr>
            <w:r>
              <w:rPr>
                <w:rFonts w:eastAsia="Times New Roman" w:cs="Arial"/>
              </w:rPr>
              <w:t>Z</w:t>
            </w:r>
            <w:r w:rsidRPr="00842951">
              <w:rPr>
                <w:rFonts w:eastAsia="Times New Roman" w:cs="Arial"/>
              </w:rPr>
              <w:t>a správne a úplné zadefinovanie technickej špecifikácie:</w:t>
            </w:r>
          </w:p>
        </w:tc>
        <w:tc>
          <w:tcPr>
            <w:tcW w:w="4598" w:type="dxa"/>
          </w:tcPr>
          <w:p w14:paraId="75989C04" w14:textId="77777777" w:rsidR="008B40D6" w:rsidRPr="00DF0F65" w:rsidRDefault="008B40D6" w:rsidP="000C6793">
            <w:pPr>
              <w:jc w:val="both"/>
              <w:rPr>
                <w:color w:val="auto"/>
                <w:lang w:eastAsia="en-US"/>
              </w:rPr>
            </w:pPr>
          </w:p>
          <w:p w14:paraId="58CD3CE6" w14:textId="77777777" w:rsidR="00BA7763" w:rsidRDefault="00BA7763" w:rsidP="008B40D6">
            <w:pPr>
              <w:jc w:val="both"/>
              <w:rPr>
                <w:color w:val="auto"/>
                <w:lang w:eastAsia="en-US"/>
              </w:rPr>
            </w:pPr>
          </w:p>
          <w:p w14:paraId="7AA64521" w14:textId="53A3E15C" w:rsidR="008B40D6" w:rsidRPr="00DF0F65" w:rsidRDefault="008B40D6" w:rsidP="008B40D6">
            <w:pPr>
              <w:jc w:val="both"/>
              <w:rPr>
                <w:color w:val="auto"/>
                <w:lang w:eastAsia="en-US"/>
              </w:rPr>
            </w:pPr>
            <w:r w:rsidRPr="00DF0F65">
              <w:rPr>
                <w:color w:val="auto"/>
                <w:lang w:eastAsia="en-US"/>
              </w:rPr>
              <w:t xml:space="preserve">............................................. </w:t>
            </w:r>
            <w:r w:rsidRPr="00DF0F65">
              <w:rPr>
                <w:color w:val="auto"/>
                <w:lang w:eastAsia="en-US"/>
              </w:rPr>
              <w:br/>
            </w:r>
            <w:r w:rsidR="0036513D" w:rsidRPr="00DF0F65">
              <w:rPr>
                <w:color w:val="auto"/>
                <w:lang w:eastAsia="en-US"/>
              </w:rPr>
              <w:t xml:space="preserve">Ing. </w:t>
            </w:r>
            <w:r w:rsidR="00D31102">
              <w:rPr>
                <w:color w:val="auto"/>
                <w:lang w:eastAsia="en-US"/>
              </w:rPr>
              <w:t xml:space="preserve">Miroslava Zrebná, </w:t>
            </w:r>
            <w:r w:rsidR="00B42BBA">
              <w:rPr>
                <w:color w:val="auto"/>
                <w:lang w:eastAsia="en-US"/>
              </w:rPr>
              <w:t>odbor</w:t>
            </w:r>
            <w:r w:rsidR="00D31102">
              <w:rPr>
                <w:color w:val="auto"/>
                <w:lang w:eastAsia="en-US"/>
              </w:rPr>
              <w:t xml:space="preserve"> dopravy</w:t>
            </w:r>
          </w:p>
          <w:p w14:paraId="6721ACAA" w14:textId="11E9F3CA" w:rsidR="00766CA7" w:rsidRPr="00DF0F65" w:rsidRDefault="00766CA7" w:rsidP="008B40D6">
            <w:pPr>
              <w:jc w:val="both"/>
              <w:rPr>
                <w:color w:val="auto"/>
                <w:lang w:eastAsia="en-US"/>
              </w:rPr>
            </w:pPr>
          </w:p>
          <w:p w14:paraId="6B867178" w14:textId="77777777" w:rsidR="00BA7763" w:rsidRDefault="00BA7763" w:rsidP="008B40D6">
            <w:pPr>
              <w:jc w:val="both"/>
              <w:rPr>
                <w:color w:val="auto"/>
                <w:lang w:eastAsia="en-US"/>
              </w:rPr>
            </w:pPr>
          </w:p>
          <w:p w14:paraId="573A53CA" w14:textId="0153162D" w:rsidR="00766CA7" w:rsidRPr="00DF0F65" w:rsidRDefault="00766CA7" w:rsidP="008B40D6">
            <w:pPr>
              <w:jc w:val="both"/>
              <w:rPr>
                <w:color w:val="auto"/>
                <w:lang w:eastAsia="en-US"/>
              </w:rPr>
            </w:pPr>
            <w:r w:rsidRPr="00DF0F65">
              <w:rPr>
                <w:color w:val="auto"/>
                <w:lang w:eastAsia="en-US"/>
              </w:rPr>
              <w:t>.............................................</w:t>
            </w:r>
          </w:p>
          <w:p w14:paraId="57B6F09B" w14:textId="2812C5CA" w:rsidR="008B40D6" w:rsidRPr="00DF0F65" w:rsidRDefault="0036513D" w:rsidP="008B40D6">
            <w:pPr>
              <w:jc w:val="both"/>
              <w:rPr>
                <w:color w:val="auto"/>
                <w:lang w:eastAsia="en-US"/>
              </w:rPr>
            </w:pPr>
            <w:r w:rsidRPr="00DF0F65">
              <w:rPr>
                <w:color w:val="auto"/>
                <w:lang w:eastAsia="en-US"/>
              </w:rPr>
              <w:t xml:space="preserve">Ing. </w:t>
            </w:r>
            <w:r w:rsidR="00D31102">
              <w:rPr>
                <w:color w:val="auto"/>
                <w:lang w:eastAsia="en-US"/>
              </w:rPr>
              <w:t>Maroš Škoda</w:t>
            </w:r>
            <w:r w:rsidRPr="00DF0F65">
              <w:rPr>
                <w:color w:val="auto"/>
                <w:lang w:eastAsia="en-US"/>
              </w:rPr>
              <w:t xml:space="preserve">, </w:t>
            </w:r>
            <w:del w:id="1" w:author="JUDr. Radoslav Bazala" w:date="2020-11-20T11:50:00Z">
              <w:r w:rsidR="00DB39BC" w:rsidDel="00C61B69">
                <w:rPr>
                  <w:color w:val="auto"/>
                  <w:lang w:eastAsia="en-US"/>
                </w:rPr>
                <w:delText xml:space="preserve">poverený </w:delText>
              </w:r>
              <w:r w:rsidRPr="00DF0F65" w:rsidDel="00C61B69">
                <w:rPr>
                  <w:color w:val="auto"/>
                  <w:lang w:eastAsia="en-US"/>
                </w:rPr>
                <w:delText>ved</w:delText>
              </w:r>
              <w:r w:rsidR="00DB39BC" w:rsidDel="00C61B69">
                <w:rPr>
                  <w:color w:val="auto"/>
                  <w:lang w:eastAsia="en-US"/>
                </w:rPr>
                <w:delText>ením</w:delText>
              </w:r>
            </w:del>
            <w:ins w:id="2" w:author="JUDr. Radoslav Bazala" w:date="2020-11-20T11:50:00Z">
              <w:r w:rsidR="00C61B69">
                <w:rPr>
                  <w:color w:val="auto"/>
                  <w:lang w:eastAsia="en-US"/>
                </w:rPr>
                <w:t xml:space="preserve"> vedúci</w:t>
              </w:r>
            </w:ins>
            <w:r w:rsidRPr="00DF0F65">
              <w:rPr>
                <w:color w:val="auto"/>
                <w:lang w:eastAsia="en-US"/>
              </w:rPr>
              <w:t xml:space="preserve"> odboru </w:t>
            </w:r>
            <w:r w:rsidR="00D31102">
              <w:rPr>
                <w:color w:val="auto"/>
                <w:lang w:eastAsia="en-US"/>
              </w:rPr>
              <w:t>dopravy</w:t>
            </w:r>
          </w:p>
          <w:p w14:paraId="2039609F" w14:textId="731F7B09" w:rsidR="008B40D6" w:rsidRPr="00DF0F65" w:rsidRDefault="008B40D6" w:rsidP="008B40D6">
            <w:pPr>
              <w:jc w:val="both"/>
              <w:rPr>
                <w:color w:val="auto"/>
                <w:lang w:eastAsia="en-US"/>
              </w:rPr>
            </w:pPr>
          </w:p>
        </w:tc>
      </w:tr>
      <w:tr w:rsidR="008B40D6" w14:paraId="3B54CACD" w14:textId="77777777" w:rsidTr="008B40D6">
        <w:tc>
          <w:tcPr>
            <w:tcW w:w="4598" w:type="dxa"/>
          </w:tcPr>
          <w:p w14:paraId="30FA4B2A" w14:textId="7E4F1E4F" w:rsidR="008B40D6" w:rsidRPr="000C6793" w:rsidRDefault="008B40D6" w:rsidP="000C6793">
            <w:pPr>
              <w:jc w:val="both"/>
              <w:rPr>
                <w:color w:val="auto"/>
                <w:lang w:eastAsia="en-US"/>
              </w:rPr>
            </w:pPr>
          </w:p>
        </w:tc>
        <w:tc>
          <w:tcPr>
            <w:tcW w:w="4598" w:type="dxa"/>
          </w:tcPr>
          <w:p w14:paraId="300B44A2" w14:textId="77777777" w:rsidR="008B40D6" w:rsidRDefault="008B40D6" w:rsidP="000C6793">
            <w:pPr>
              <w:jc w:val="both"/>
              <w:rPr>
                <w:color w:val="auto"/>
                <w:lang w:eastAsia="en-US"/>
              </w:rPr>
            </w:pPr>
          </w:p>
        </w:tc>
      </w:tr>
      <w:tr w:rsidR="00825DED" w14:paraId="7A3A4B82" w14:textId="77777777" w:rsidTr="00710F77">
        <w:tc>
          <w:tcPr>
            <w:tcW w:w="4598" w:type="dxa"/>
          </w:tcPr>
          <w:p w14:paraId="6F7009E0" w14:textId="77777777" w:rsidR="00825DED" w:rsidRDefault="00825DED" w:rsidP="00710F77">
            <w:pPr>
              <w:jc w:val="both"/>
              <w:rPr>
                <w:color w:val="auto"/>
                <w:lang w:eastAsia="en-US"/>
              </w:rPr>
            </w:pPr>
          </w:p>
          <w:p w14:paraId="3837DBAC" w14:textId="77777777" w:rsidR="00825DED" w:rsidRPr="008B40D6" w:rsidRDefault="00825DED" w:rsidP="00710F77">
            <w:pPr>
              <w:jc w:val="both"/>
              <w:rPr>
                <w:color w:val="auto"/>
                <w:lang w:eastAsia="en-US"/>
              </w:rPr>
            </w:pPr>
            <w:r>
              <w:rPr>
                <w:rFonts w:eastAsia="Times New Roman" w:cs="Arial"/>
              </w:rPr>
              <w:t>Z</w:t>
            </w:r>
            <w:r w:rsidRPr="00842951">
              <w:rPr>
                <w:rFonts w:eastAsia="Times New Roman" w:cs="Arial"/>
              </w:rPr>
              <w:t xml:space="preserve">a súlad súťažných podkladov so </w:t>
            </w:r>
            <w:r>
              <w:rPr>
                <w:rFonts w:eastAsia="Times New Roman" w:cs="Arial"/>
              </w:rPr>
              <w:t>ZoVO</w:t>
            </w:r>
            <w:r w:rsidRPr="00842951">
              <w:rPr>
                <w:rFonts w:eastAsia="Times New Roman" w:cs="Arial"/>
              </w:rPr>
              <w:t>:</w:t>
            </w:r>
          </w:p>
        </w:tc>
        <w:tc>
          <w:tcPr>
            <w:tcW w:w="4598" w:type="dxa"/>
          </w:tcPr>
          <w:p w14:paraId="51F334B8" w14:textId="77777777" w:rsidR="00825DED" w:rsidRPr="000C6793" w:rsidRDefault="00825DED" w:rsidP="00710F77">
            <w:pPr>
              <w:tabs>
                <w:tab w:val="left" w:pos="2228"/>
                <w:tab w:val="left" w:pos="4924"/>
                <w:tab w:val="left" w:pos="5104"/>
                <w:tab w:val="left" w:pos="6317"/>
              </w:tabs>
              <w:rPr>
                <w:color w:val="auto"/>
                <w:lang w:eastAsia="en-US"/>
              </w:rPr>
            </w:pPr>
          </w:p>
        </w:tc>
      </w:tr>
      <w:tr w:rsidR="00825DED" w14:paraId="4B4B73F9" w14:textId="77777777" w:rsidTr="00710F77">
        <w:tc>
          <w:tcPr>
            <w:tcW w:w="4598" w:type="dxa"/>
          </w:tcPr>
          <w:p w14:paraId="296FC42C" w14:textId="77777777" w:rsidR="00825DED" w:rsidRPr="008B40D6" w:rsidRDefault="00825DED" w:rsidP="00710F77">
            <w:pPr>
              <w:jc w:val="both"/>
              <w:rPr>
                <w:color w:val="auto"/>
                <w:lang w:eastAsia="en-US"/>
              </w:rPr>
            </w:pPr>
          </w:p>
        </w:tc>
        <w:tc>
          <w:tcPr>
            <w:tcW w:w="4598" w:type="dxa"/>
          </w:tcPr>
          <w:p w14:paraId="3FC58EE5" w14:textId="77777777" w:rsidR="00825DED" w:rsidRPr="00E200A2" w:rsidRDefault="00825DED" w:rsidP="00710F77">
            <w:pPr>
              <w:tabs>
                <w:tab w:val="left" w:pos="2228"/>
                <w:tab w:val="left" w:pos="4924"/>
                <w:tab w:val="left" w:pos="5104"/>
                <w:tab w:val="left" w:pos="6317"/>
              </w:tabs>
              <w:rPr>
                <w:color w:val="auto"/>
                <w:lang w:eastAsia="en-US"/>
              </w:rPr>
            </w:pPr>
            <w:r w:rsidRPr="00E200A2">
              <w:rPr>
                <w:color w:val="auto"/>
                <w:lang w:eastAsia="en-US"/>
              </w:rPr>
              <w:t>.............................................</w:t>
            </w:r>
          </w:p>
          <w:p w14:paraId="1907C8E7" w14:textId="77777777" w:rsidR="00825DED" w:rsidRDefault="00825DED" w:rsidP="00710F77">
            <w:pPr>
              <w:tabs>
                <w:tab w:val="left" w:pos="2228"/>
                <w:tab w:val="left" w:pos="4924"/>
                <w:tab w:val="left" w:pos="5104"/>
                <w:tab w:val="left" w:pos="6317"/>
              </w:tabs>
              <w:rPr>
                <w:color w:val="auto"/>
                <w:lang w:eastAsia="en-US"/>
              </w:rPr>
            </w:pPr>
            <w:r>
              <w:rPr>
                <w:color w:val="auto"/>
                <w:lang w:eastAsia="en-US"/>
              </w:rPr>
              <w:t>JUD</w:t>
            </w:r>
            <w:r w:rsidRPr="00E200A2">
              <w:rPr>
                <w:color w:val="auto"/>
                <w:lang w:eastAsia="en-US"/>
              </w:rPr>
              <w:t xml:space="preserve">r. </w:t>
            </w:r>
            <w:r>
              <w:rPr>
                <w:color w:val="auto"/>
                <w:lang w:eastAsia="en-US"/>
              </w:rPr>
              <w:t>Radoslav Bazala</w:t>
            </w:r>
            <w:r w:rsidRPr="00E200A2">
              <w:rPr>
                <w:color w:val="auto"/>
                <w:lang w:eastAsia="en-US"/>
              </w:rPr>
              <w:t>, odbor verejného obstarávania</w:t>
            </w:r>
          </w:p>
          <w:p w14:paraId="5AB2F3FF" w14:textId="77777777" w:rsidR="00825DED" w:rsidRDefault="00825DED" w:rsidP="00710F77">
            <w:pPr>
              <w:tabs>
                <w:tab w:val="left" w:pos="2228"/>
                <w:tab w:val="left" w:pos="4924"/>
                <w:tab w:val="left" w:pos="5104"/>
                <w:tab w:val="left" w:pos="6317"/>
              </w:tabs>
              <w:rPr>
                <w:color w:val="auto"/>
                <w:lang w:eastAsia="en-US"/>
              </w:rPr>
            </w:pPr>
          </w:p>
          <w:p w14:paraId="1E4772AD" w14:textId="77777777" w:rsidR="00825DED" w:rsidRDefault="00825DED" w:rsidP="00710F77">
            <w:pPr>
              <w:tabs>
                <w:tab w:val="left" w:pos="2228"/>
                <w:tab w:val="left" w:pos="4924"/>
                <w:tab w:val="left" w:pos="5104"/>
                <w:tab w:val="left" w:pos="6317"/>
              </w:tabs>
              <w:rPr>
                <w:color w:val="auto"/>
                <w:lang w:eastAsia="en-US"/>
              </w:rPr>
            </w:pPr>
          </w:p>
          <w:p w14:paraId="3607260C" w14:textId="77777777" w:rsidR="00825DED" w:rsidRPr="000C6793" w:rsidRDefault="00825DED" w:rsidP="00710F77">
            <w:pPr>
              <w:tabs>
                <w:tab w:val="left" w:pos="2228"/>
                <w:tab w:val="left" w:pos="4924"/>
                <w:tab w:val="left" w:pos="5104"/>
                <w:tab w:val="left" w:pos="6317"/>
              </w:tabs>
              <w:rPr>
                <w:color w:val="auto"/>
                <w:lang w:eastAsia="en-US"/>
              </w:rPr>
            </w:pPr>
            <w:r w:rsidRPr="000C6793">
              <w:rPr>
                <w:color w:val="auto"/>
                <w:lang w:eastAsia="en-US"/>
              </w:rPr>
              <w:t>.............................................</w:t>
            </w:r>
            <w:r>
              <w:rPr>
                <w:color w:val="auto"/>
                <w:lang w:eastAsia="en-US"/>
              </w:rPr>
              <w:br/>
              <w:t>Mgr. Marek Motyka, vedúci</w:t>
            </w:r>
            <w:r w:rsidRPr="000C6793">
              <w:rPr>
                <w:color w:val="auto"/>
                <w:lang w:eastAsia="en-US"/>
              </w:rPr>
              <w:t xml:space="preserve"> odboru verejného obstarávania</w:t>
            </w:r>
          </w:p>
        </w:tc>
      </w:tr>
      <w:tr w:rsidR="00825DED" w14:paraId="22D89E15" w14:textId="77777777" w:rsidTr="00710F77">
        <w:tc>
          <w:tcPr>
            <w:tcW w:w="4598" w:type="dxa"/>
          </w:tcPr>
          <w:p w14:paraId="28ACFA97" w14:textId="77777777" w:rsidR="00825DED" w:rsidRDefault="00825DED" w:rsidP="00710F77">
            <w:pPr>
              <w:jc w:val="both"/>
              <w:rPr>
                <w:color w:val="auto"/>
                <w:lang w:eastAsia="en-US"/>
              </w:rPr>
            </w:pPr>
          </w:p>
          <w:p w14:paraId="0F163240" w14:textId="77777777" w:rsidR="00825DED" w:rsidRDefault="00825DED" w:rsidP="00710F77">
            <w:pPr>
              <w:jc w:val="both"/>
              <w:rPr>
                <w:color w:val="auto"/>
                <w:lang w:eastAsia="en-US"/>
              </w:rPr>
            </w:pPr>
          </w:p>
          <w:p w14:paraId="619267FC" w14:textId="77777777" w:rsidR="00825DED" w:rsidRDefault="00825DED" w:rsidP="00710F77">
            <w:pPr>
              <w:jc w:val="both"/>
              <w:rPr>
                <w:color w:val="auto"/>
                <w:lang w:eastAsia="en-US"/>
              </w:rPr>
            </w:pPr>
            <w:r>
              <w:rPr>
                <w:color w:val="auto"/>
                <w:lang w:eastAsia="en-US"/>
              </w:rPr>
              <w:t>Schválil:</w:t>
            </w:r>
          </w:p>
          <w:p w14:paraId="48AC2B3A" w14:textId="77777777" w:rsidR="00825DED" w:rsidRDefault="00825DED" w:rsidP="00710F77">
            <w:pPr>
              <w:jc w:val="both"/>
              <w:rPr>
                <w:color w:val="auto"/>
                <w:lang w:eastAsia="en-US"/>
              </w:rPr>
            </w:pPr>
          </w:p>
          <w:p w14:paraId="10033381" w14:textId="77777777" w:rsidR="00825DED" w:rsidRDefault="00825DED" w:rsidP="00710F77">
            <w:pPr>
              <w:rPr>
                <w:color w:val="auto"/>
                <w:lang w:eastAsia="en-US"/>
              </w:rPr>
            </w:pPr>
          </w:p>
          <w:p w14:paraId="65DB90C3" w14:textId="77777777" w:rsidR="00825DED" w:rsidRPr="000D0140" w:rsidRDefault="00825DED" w:rsidP="00710F77">
            <w:pPr>
              <w:rPr>
                <w:lang w:eastAsia="en-US"/>
              </w:rPr>
            </w:pPr>
          </w:p>
        </w:tc>
        <w:tc>
          <w:tcPr>
            <w:tcW w:w="4598" w:type="dxa"/>
          </w:tcPr>
          <w:p w14:paraId="334D6BD2" w14:textId="77777777" w:rsidR="00825DED" w:rsidRDefault="00825DED" w:rsidP="00710F77">
            <w:pPr>
              <w:rPr>
                <w:lang w:eastAsia="en-US"/>
              </w:rPr>
            </w:pPr>
          </w:p>
          <w:p w14:paraId="3C2E2F1B" w14:textId="77777777" w:rsidR="00825DED" w:rsidRDefault="00825DED" w:rsidP="00710F77">
            <w:pPr>
              <w:rPr>
                <w:lang w:eastAsia="en-US"/>
              </w:rPr>
            </w:pPr>
          </w:p>
          <w:p w14:paraId="52D1F427" w14:textId="77777777" w:rsidR="00825DED" w:rsidRDefault="00825DED" w:rsidP="00710F77">
            <w:pPr>
              <w:rPr>
                <w:lang w:eastAsia="en-US"/>
              </w:rPr>
            </w:pPr>
            <w:r>
              <w:rPr>
                <w:lang w:eastAsia="en-US"/>
              </w:rPr>
              <w:t>..............................................</w:t>
            </w:r>
          </w:p>
          <w:p w14:paraId="5B9051BC" w14:textId="77777777" w:rsidR="00825DED" w:rsidRDefault="00825DED" w:rsidP="00710F77">
            <w:pPr>
              <w:rPr>
                <w:lang w:eastAsia="en-US"/>
              </w:rPr>
            </w:pPr>
            <w:r>
              <w:rPr>
                <w:lang w:eastAsia="en-US"/>
              </w:rPr>
              <w:t>JUDr. Peter Bročka, LL.M.</w:t>
            </w:r>
          </w:p>
          <w:p w14:paraId="4A9C83C5" w14:textId="77777777" w:rsidR="00825DED" w:rsidRDefault="00825DED" w:rsidP="00710F77">
            <w:pPr>
              <w:rPr>
                <w:lang w:eastAsia="en-US"/>
              </w:rPr>
            </w:pPr>
            <w:r>
              <w:rPr>
                <w:lang w:eastAsia="en-US"/>
              </w:rPr>
              <w:t>primátor mesta</w:t>
            </w:r>
          </w:p>
          <w:p w14:paraId="7177FAAC" w14:textId="77777777" w:rsidR="00825DED" w:rsidRPr="0004431F" w:rsidRDefault="00825DED" w:rsidP="00710F77">
            <w:pPr>
              <w:rPr>
                <w:lang w:eastAsia="en-US"/>
              </w:rPr>
            </w:pPr>
          </w:p>
        </w:tc>
      </w:tr>
      <w:tr w:rsidR="008B40D6" w14:paraId="2B89504B" w14:textId="77777777" w:rsidTr="008B40D6">
        <w:tc>
          <w:tcPr>
            <w:tcW w:w="4598" w:type="dxa"/>
          </w:tcPr>
          <w:p w14:paraId="3EF4ED0B" w14:textId="76360B4C" w:rsidR="008B40D6" w:rsidRPr="008B40D6" w:rsidRDefault="008B40D6" w:rsidP="000C6793">
            <w:pPr>
              <w:jc w:val="both"/>
              <w:rPr>
                <w:color w:val="auto"/>
                <w:lang w:eastAsia="en-US"/>
              </w:rPr>
            </w:pPr>
          </w:p>
        </w:tc>
        <w:tc>
          <w:tcPr>
            <w:tcW w:w="4598" w:type="dxa"/>
          </w:tcPr>
          <w:p w14:paraId="4A0EDB32" w14:textId="67B5F69A" w:rsidR="008B40D6" w:rsidRDefault="008B40D6" w:rsidP="008B40D6">
            <w:pPr>
              <w:tabs>
                <w:tab w:val="left" w:pos="2228"/>
                <w:tab w:val="left" w:pos="4924"/>
                <w:tab w:val="left" w:pos="5104"/>
                <w:tab w:val="left" w:pos="6317"/>
              </w:tabs>
              <w:rPr>
                <w:ins w:id="3" w:author="JUDr. Radoslav Bazala" w:date="2020-11-20T11:51:00Z"/>
                <w:color w:val="auto"/>
                <w:lang w:eastAsia="en-US"/>
              </w:rPr>
            </w:pPr>
          </w:p>
          <w:p w14:paraId="4AC2584C" w14:textId="1CC23A19" w:rsidR="00C51430" w:rsidRPr="00C51430" w:rsidRDefault="00C51430" w:rsidP="00C51430">
            <w:pPr>
              <w:rPr>
                <w:ins w:id="4" w:author="JUDr. Radoslav Bazala" w:date="2020-11-20T11:51:00Z"/>
                <w:lang w:eastAsia="en-US"/>
                <w:rPrChange w:id="5" w:author="JUDr. Radoslav Bazala" w:date="2020-11-20T11:51:00Z">
                  <w:rPr>
                    <w:ins w:id="6" w:author="JUDr. Radoslav Bazala" w:date="2020-11-20T11:51:00Z"/>
                    <w:color w:val="auto"/>
                    <w:lang w:eastAsia="en-US"/>
                  </w:rPr>
                </w:rPrChange>
              </w:rPr>
              <w:pPrChange w:id="7" w:author="JUDr. Radoslav Bazala" w:date="2020-11-20T11:51:00Z">
                <w:pPr>
                  <w:tabs>
                    <w:tab w:val="left" w:pos="2228"/>
                    <w:tab w:val="left" w:pos="4924"/>
                    <w:tab w:val="left" w:pos="5104"/>
                    <w:tab w:val="left" w:pos="6317"/>
                  </w:tabs>
                </w:pPr>
              </w:pPrChange>
            </w:pPr>
          </w:p>
          <w:p w14:paraId="623B866E" w14:textId="20A11064" w:rsidR="00C51430" w:rsidRPr="00C51430" w:rsidRDefault="00C51430" w:rsidP="00C51430">
            <w:pPr>
              <w:rPr>
                <w:ins w:id="8" w:author="JUDr. Radoslav Bazala" w:date="2020-11-20T11:51:00Z"/>
                <w:lang w:eastAsia="en-US"/>
                <w:rPrChange w:id="9" w:author="JUDr. Radoslav Bazala" w:date="2020-11-20T11:51:00Z">
                  <w:rPr>
                    <w:ins w:id="10" w:author="JUDr. Radoslav Bazala" w:date="2020-11-20T11:51:00Z"/>
                    <w:color w:val="auto"/>
                    <w:lang w:eastAsia="en-US"/>
                  </w:rPr>
                </w:rPrChange>
              </w:rPr>
              <w:pPrChange w:id="11" w:author="JUDr. Radoslav Bazala" w:date="2020-11-20T11:51:00Z">
                <w:pPr>
                  <w:tabs>
                    <w:tab w:val="left" w:pos="2228"/>
                    <w:tab w:val="left" w:pos="4924"/>
                    <w:tab w:val="left" w:pos="5104"/>
                    <w:tab w:val="left" w:pos="6317"/>
                  </w:tabs>
                </w:pPr>
              </w:pPrChange>
            </w:pPr>
          </w:p>
          <w:p w14:paraId="5DFE8B6B" w14:textId="77777777" w:rsidR="00C51430" w:rsidRPr="00C51430" w:rsidRDefault="00C51430" w:rsidP="00C51430">
            <w:pPr>
              <w:rPr>
                <w:ins w:id="12" w:author="JUDr. Radoslav Bazala" w:date="2020-11-20T11:51:00Z"/>
                <w:lang w:eastAsia="en-US"/>
                <w:rPrChange w:id="13" w:author="JUDr. Radoslav Bazala" w:date="2020-11-20T11:51:00Z">
                  <w:rPr>
                    <w:ins w:id="14" w:author="JUDr. Radoslav Bazala" w:date="2020-11-20T11:51:00Z"/>
                    <w:color w:val="auto"/>
                    <w:lang w:eastAsia="en-US"/>
                  </w:rPr>
                </w:rPrChange>
              </w:rPr>
              <w:pPrChange w:id="15" w:author="JUDr. Radoslav Bazala" w:date="2020-11-20T11:51:00Z">
                <w:pPr>
                  <w:tabs>
                    <w:tab w:val="left" w:pos="2228"/>
                    <w:tab w:val="left" w:pos="4924"/>
                    <w:tab w:val="left" w:pos="5104"/>
                    <w:tab w:val="left" w:pos="6317"/>
                  </w:tabs>
                </w:pPr>
              </w:pPrChange>
            </w:pPr>
          </w:p>
          <w:p w14:paraId="2552FF08" w14:textId="7C0E9119" w:rsidR="00C51430" w:rsidRPr="00C51430" w:rsidRDefault="00C51430" w:rsidP="00C51430">
            <w:pPr>
              <w:rPr>
                <w:ins w:id="16" w:author="JUDr. Radoslav Bazala" w:date="2020-11-20T11:51:00Z"/>
                <w:lang w:eastAsia="en-US"/>
                <w:rPrChange w:id="17" w:author="JUDr. Radoslav Bazala" w:date="2020-11-20T11:51:00Z">
                  <w:rPr>
                    <w:ins w:id="18" w:author="JUDr. Radoslav Bazala" w:date="2020-11-20T11:51:00Z"/>
                    <w:color w:val="auto"/>
                    <w:lang w:eastAsia="en-US"/>
                  </w:rPr>
                </w:rPrChange>
              </w:rPr>
              <w:pPrChange w:id="19" w:author="JUDr. Radoslav Bazala" w:date="2020-11-20T11:51:00Z">
                <w:pPr>
                  <w:tabs>
                    <w:tab w:val="left" w:pos="2228"/>
                    <w:tab w:val="left" w:pos="4924"/>
                    <w:tab w:val="left" w:pos="5104"/>
                    <w:tab w:val="left" w:pos="6317"/>
                  </w:tabs>
                </w:pPr>
              </w:pPrChange>
            </w:pPr>
          </w:p>
          <w:p w14:paraId="55E158F4" w14:textId="411E5FA2" w:rsidR="00C51430" w:rsidRPr="00C51430" w:rsidRDefault="00C51430" w:rsidP="00C51430">
            <w:pPr>
              <w:rPr>
                <w:ins w:id="20" w:author="JUDr. Radoslav Bazala" w:date="2020-11-20T11:51:00Z"/>
                <w:lang w:eastAsia="en-US"/>
                <w:rPrChange w:id="21" w:author="JUDr. Radoslav Bazala" w:date="2020-11-20T11:51:00Z">
                  <w:rPr>
                    <w:ins w:id="22" w:author="JUDr. Radoslav Bazala" w:date="2020-11-20T11:51:00Z"/>
                    <w:color w:val="auto"/>
                    <w:lang w:eastAsia="en-US"/>
                  </w:rPr>
                </w:rPrChange>
              </w:rPr>
              <w:pPrChange w:id="23" w:author="JUDr. Radoslav Bazala" w:date="2020-11-20T11:51:00Z">
                <w:pPr>
                  <w:tabs>
                    <w:tab w:val="left" w:pos="2228"/>
                    <w:tab w:val="left" w:pos="4924"/>
                    <w:tab w:val="left" w:pos="5104"/>
                    <w:tab w:val="left" w:pos="6317"/>
                  </w:tabs>
                </w:pPr>
              </w:pPrChange>
            </w:pPr>
          </w:p>
          <w:p w14:paraId="45479F45" w14:textId="77777777" w:rsidR="00C51430" w:rsidRPr="00C51430" w:rsidRDefault="00C51430" w:rsidP="00C51430">
            <w:pPr>
              <w:rPr>
                <w:ins w:id="24" w:author="JUDr. Radoslav Bazala" w:date="2020-11-20T11:51:00Z"/>
                <w:lang w:eastAsia="en-US"/>
                <w:rPrChange w:id="25" w:author="JUDr. Radoslav Bazala" w:date="2020-11-20T11:51:00Z">
                  <w:rPr>
                    <w:ins w:id="26" w:author="JUDr. Radoslav Bazala" w:date="2020-11-20T11:51:00Z"/>
                    <w:color w:val="auto"/>
                    <w:lang w:eastAsia="en-US"/>
                  </w:rPr>
                </w:rPrChange>
              </w:rPr>
              <w:pPrChange w:id="27" w:author="JUDr. Radoslav Bazala" w:date="2020-11-20T11:51:00Z">
                <w:pPr>
                  <w:tabs>
                    <w:tab w:val="left" w:pos="2228"/>
                    <w:tab w:val="left" w:pos="4924"/>
                    <w:tab w:val="left" w:pos="5104"/>
                    <w:tab w:val="left" w:pos="6317"/>
                  </w:tabs>
                </w:pPr>
              </w:pPrChange>
            </w:pPr>
          </w:p>
          <w:p w14:paraId="3A746581" w14:textId="1E66D357" w:rsidR="00C51430" w:rsidRPr="00C51430" w:rsidRDefault="00C51430" w:rsidP="00C51430">
            <w:pPr>
              <w:rPr>
                <w:ins w:id="28" w:author="JUDr. Radoslav Bazala" w:date="2020-11-20T11:51:00Z"/>
                <w:lang w:eastAsia="en-US"/>
                <w:rPrChange w:id="29" w:author="JUDr. Radoslav Bazala" w:date="2020-11-20T11:51:00Z">
                  <w:rPr>
                    <w:ins w:id="30" w:author="JUDr. Radoslav Bazala" w:date="2020-11-20T11:51:00Z"/>
                    <w:color w:val="auto"/>
                    <w:lang w:eastAsia="en-US"/>
                  </w:rPr>
                </w:rPrChange>
              </w:rPr>
              <w:pPrChange w:id="31" w:author="JUDr. Radoslav Bazala" w:date="2020-11-20T11:51:00Z">
                <w:pPr>
                  <w:tabs>
                    <w:tab w:val="left" w:pos="2228"/>
                    <w:tab w:val="left" w:pos="4924"/>
                    <w:tab w:val="left" w:pos="5104"/>
                    <w:tab w:val="left" w:pos="6317"/>
                  </w:tabs>
                </w:pPr>
              </w:pPrChange>
            </w:pPr>
          </w:p>
          <w:p w14:paraId="69C68366" w14:textId="7FABD53D" w:rsidR="00C51430" w:rsidRPr="00C51430" w:rsidRDefault="00C51430" w:rsidP="00C51430">
            <w:pPr>
              <w:rPr>
                <w:ins w:id="32" w:author="JUDr. Radoslav Bazala" w:date="2020-11-20T11:51:00Z"/>
                <w:lang w:eastAsia="en-US"/>
                <w:rPrChange w:id="33" w:author="JUDr. Radoslav Bazala" w:date="2020-11-20T11:51:00Z">
                  <w:rPr>
                    <w:ins w:id="34" w:author="JUDr. Radoslav Bazala" w:date="2020-11-20T11:51:00Z"/>
                    <w:color w:val="auto"/>
                    <w:lang w:eastAsia="en-US"/>
                  </w:rPr>
                </w:rPrChange>
              </w:rPr>
              <w:pPrChange w:id="35" w:author="JUDr. Radoslav Bazala" w:date="2020-11-20T11:51:00Z">
                <w:pPr>
                  <w:tabs>
                    <w:tab w:val="left" w:pos="2228"/>
                    <w:tab w:val="left" w:pos="4924"/>
                    <w:tab w:val="left" w:pos="5104"/>
                    <w:tab w:val="left" w:pos="6317"/>
                  </w:tabs>
                </w:pPr>
              </w:pPrChange>
            </w:pPr>
          </w:p>
          <w:p w14:paraId="7E2088A8" w14:textId="77777777" w:rsidR="00C51430" w:rsidRPr="00C51430" w:rsidRDefault="00C51430" w:rsidP="00C51430">
            <w:pPr>
              <w:rPr>
                <w:ins w:id="36" w:author="JUDr. Radoslav Bazala" w:date="2020-11-20T11:51:00Z"/>
                <w:lang w:eastAsia="en-US"/>
                <w:rPrChange w:id="37" w:author="JUDr. Radoslav Bazala" w:date="2020-11-20T11:51:00Z">
                  <w:rPr>
                    <w:ins w:id="38" w:author="JUDr. Radoslav Bazala" w:date="2020-11-20T11:51:00Z"/>
                    <w:color w:val="auto"/>
                    <w:lang w:eastAsia="en-US"/>
                  </w:rPr>
                </w:rPrChange>
              </w:rPr>
              <w:pPrChange w:id="39" w:author="JUDr. Radoslav Bazala" w:date="2020-11-20T11:51:00Z">
                <w:pPr>
                  <w:tabs>
                    <w:tab w:val="left" w:pos="2228"/>
                    <w:tab w:val="left" w:pos="4924"/>
                    <w:tab w:val="left" w:pos="5104"/>
                    <w:tab w:val="left" w:pos="6317"/>
                  </w:tabs>
                </w:pPr>
              </w:pPrChange>
            </w:pPr>
          </w:p>
          <w:p w14:paraId="54126756" w14:textId="611320E3" w:rsidR="00C51430" w:rsidRPr="00C51430" w:rsidRDefault="00C51430" w:rsidP="00C51430">
            <w:pPr>
              <w:rPr>
                <w:ins w:id="40" w:author="JUDr. Radoslav Bazala" w:date="2020-11-20T11:51:00Z"/>
                <w:lang w:eastAsia="en-US"/>
                <w:rPrChange w:id="41" w:author="JUDr. Radoslav Bazala" w:date="2020-11-20T11:51:00Z">
                  <w:rPr>
                    <w:ins w:id="42" w:author="JUDr. Radoslav Bazala" w:date="2020-11-20T11:51:00Z"/>
                    <w:color w:val="auto"/>
                    <w:lang w:eastAsia="en-US"/>
                  </w:rPr>
                </w:rPrChange>
              </w:rPr>
              <w:pPrChange w:id="43" w:author="JUDr. Radoslav Bazala" w:date="2020-11-20T11:51:00Z">
                <w:pPr>
                  <w:tabs>
                    <w:tab w:val="left" w:pos="2228"/>
                    <w:tab w:val="left" w:pos="4924"/>
                    <w:tab w:val="left" w:pos="5104"/>
                    <w:tab w:val="left" w:pos="6317"/>
                  </w:tabs>
                </w:pPr>
              </w:pPrChange>
            </w:pPr>
          </w:p>
          <w:p w14:paraId="35E18BB8" w14:textId="28B9D0DC" w:rsidR="00C51430" w:rsidRPr="00C51430" w:rsidRDefault="00C51430" w:rsidP="00C51430">
            <w:pPr>
              <w:rPr>
                <w:ins w:id="44" w:author="JUDr. Radoslav Bazala" w:date="2020-11-20T11:51:00Z"/>
                <w:lang w:eastAsia="en-US"/>
                <w:rPrChange w:id="45" w:author="JUDr. Radoslav Bazala" w:date="2020-11-20T11:51:00Z">
                  <w:rPr>
                    <w:ins w:id="46" w:author="JUDr. Radoslav Bazala" w:date="2020-11-20T11:51:00Z"/>
                    <w:color w:val="auto"/>
                    <w:lang w:eastAsia="en-US"/>
                  </w:rPr>
                </w:rPrChange>
              </w:rPr>
              <w:pPrChange w:id="47" w:author="JUDr. Radoslav Bazala" w:date="2020-11-20T11:51:00Z">
                <w:pPr>
                  <w:tabs>
                    <w:tab w:val="left" w:pos="2228"/>
                    <w:tab w:val="left" w:pos="4924"/>
                    <w:tab w:val="left" w:pos="5104"/>
                    <w:tab w:val="left" w:pos="6317"/>
                  </w:tabs>
                </w:pPr>
              </w:pPrChange>
            </w:pPr>
          </w:p>
          <w:p w14:paraId="7B8E588B" w14:textId="77777777" w:rsidR="00C51430" w:rsidRPr="00C51430" w:rsidRDefault="00C51430" w:rsidP="00C51430">
            <w:pPr>
              <w:rPr>
                <w:ins w:id="48" w:author="JUDr. Radoslav Bazala" w:date="2020-11-20T11:51:00Z"/>
                <w:lang w:eastAsia="en-US"/>
                <w:rPrChange w:id="49" w:author="JUDr. Radoslav Bazala" w:date="2020-11-20T11:51:00Z">
                  <w:rPr>
                    <w:ins w:id="50" w:author="JUDr. Radoslav Bazala" w:date="2020-11-20T11:51:00Z"/>
                    <w:color w:val="auto"/>
                    <w:lang w:eastAsia="en-US"/>
                  </w:rPr>
                </w:rPrChange>
              </w:rPr>
              <w:pPrChange w:id="51" w:author="JUDr. Radoslav Bazala" w:date="2020-11-20T11:51:00Z">
                <w:pPr>
                  <w:tabs>
                    <w:tab w:val="left" w:pos="2228"/>
                    <w:tab w:val="left" w:pos="4924"/>
                    <w:tab w:val="left" w:pos="5104"/>
                    <w:tab w:val="left" w:pos="6317"/>
                  </w:tabs>
                </w:pPr>
              </w:pPrChange>
            </w:pPr>
          </w:p>
          <w:p w14:paraId="6F56D860" w14:textId="71B7C9C4" w:rsidR="00C51430" w:rsidRPr="00C51430" w:rsidRDefault="00C51430" w:rsidP="00C51430">
            <w:pPr>
              <w:rPr>
                <w:ins w:id="52" w:author="JUDr. Radoslav Bazala" w:date="2020-11-20T11:51:00Z"/>
                <w:lang w:eastAsia="en-US"/>
                <w:rPrChange w:id="53" w:author="JUDr. Radoslav Bazala" w:date="2020-11-20T11:51:00Z">
                  <w:rPr>
                    <w:ins w:id="54" w:author="JUDr. Radoslav Bazala" w:date="2020-11-20T11:51:00Z"/>
                    <w:color w:val="auto"/>
                    <w:lang w:eastAsia="en-US"/>
                  </w:rPr>
                </w:rPrChange>
              </w:rPr>
              <w:pPrChange w:id="55" w:author="JUDr. Radoslav Bazala" w:date="2020-11-20T11:51:00Z">
                <w:pPr>
                  <w:tabs>
                    <w:tab w:val="left" w:pos="2228"/>
                    <w:tab w:val="left" w:pos="4924"/>
                    <w:tab w:val="left" w:pos="5104"/>
                    <w:tab w:val="left" w:pos="6317"/>
                  </w:tabs>
                </w:pPr>
              </w:pPrChange>
            </w:pPr>
          </w:p>
          <w:p w14:paraId="32C45DD0" w14:textId="324FC6E9" w:rsidR="00C51430" w:rsidRPr="00C51430" w:rsidRDefault="00C51430" w:rsidP="00C51430">
            <w:pPr>
              <w:rPr>
                <w:ins w:id="56" w:author="JUDr. Radoslav Bazala" w:date="2020-11-20T11:51:00Z"/>
                <w:lang w:eastAsia="en-US"/>
                <w:rPrChange w:id="57" w:author="JUDr. Radoslav Bazala" w:date="2020-11-20T11:51:00Z">
                  <w:rPr>
                    <w:ins w:id="58" w:author="JUDr. Radoslav Bazala" w:date="2020-11-20T11:51:00Z"/>
                    <w:color w:val="auto"/>
                    <w:lang w:eastAsia="en-US"/>
                  </w:rPr>
                </w:rPrChange>
              </w:rPr>
              <w:pPrChange w:id="59" w:author="JUDr. Radoslav Bazala" w:date="2020-11-20T11:51:00Z">
                <w:pPr>
                  <w:tabs>
                    <w:tab w:val="left" w:pos="2228"/>
                    <w:tab w:val="left" w:pos="4924"/>
                    <w:tab w:val="left" w:pos="5104"/>
                    <w:tab w:val="left" w:pos="6317"/>
                  </w:tabs>
                </w:pPr>
              </w:pPrChange>
            </w:pPr>
          </w:p>
          <w:p w14:paraId="398EA406" w14:textId="77777777" w:rsidR="00C51430" w:rsidRPr="00C51430" w:rsidRDefault="00C51430" w:rsidP="00C51430">
            <w:pPr>
              <w:rPr>
                <w:ins w:id="60" w:author="JUDr. Radoslav Bazala" w:date="2020-11-20T11:51:00Z"/>
                <w:lang w:eastAsia="en-US"/>
                <w:rPrChange w:id="61" w:author="JUDr. Radoslav Bazala" w:date="2020-11-20T11:51:00Z">
                  <w:rPr>
                    <w:ins w:id="62" w:author="JUDr. Radoslav Bazala" w:date="2020-11-20T11:51:00Z"/>
                    <w:color w:val="auto"/>
                    <w:lang w:eastAsia="en-US"/>
                  </w:rPr>
                </w:rPrChange>
              </w:rPr>
              <w:pPrChange w:id="63" w:author="JUDr. Radoslav Bazala" w:date="2020-11-20T11:51:00Z">
                <w:pPr>
                  <w:tabs>
                    <w:tab w:val="left" w:pos="2228"/>
                    <w:tab w:val="left" w:pos="4924"/>
                    <w:tab w:val="left" w:pos="5104"/>
                    <w:tab w:val="left" w:pos="6317"/>
                  </w:tabs>
                </w:pPr>
              </w:pPrChange>
            </w:pPr>
          </w:p>
          <w:p w14:paraId="7C614EF0" w14:textId="3C1E54E2" w:rsidR="00C51430" w:rsidRPr="00C51430" w:rsidRDefault="00C51430" w:rsidP="00C51430">
            <w:pPr>
              <w:rPr>
                <w:ins w:id="64" w:author="JUDr. Radoslav Bazala" w:date="2020-11-20T11:51:00Z"/>
                <w:lang w:eastAsia="en-US"/>
                <w:rPrChange w:id="65" w:author="JUDr. Radoslav Bazala" w:date="2020-11-20T11:51:00Z">
                  <w:rPr>
                    <w:ins w:id="66" w:author="JUDr. Radoslav Bazala" w:date="2020-11-20T11:51:00Z"/>
                    <w:color w:val="auto"/>
                    <w:lang w:eastAsia="en-US"/>
                  </w:rPr>
                </w:rPrChange>
              </w:rPr>
              <w:pPrChange w:id="67" w:author="JUDr. Radoslav Bazala" w:date="2020-11-20T11:51:00Z">
                <w:pPr>
                  <w:tabs>
                    <w:tab w:val="left" w:pos="2228"/>
                    <w:tab w:val="left" w:pos="4924"/>
                    <w:tab w:val="left" w:pos="5104"/>
                    <w:tab w:val="left" w:pos="6317"/>
                  </w:tabs>
                </w:pPr>
              </w:pPrChange>
            </w:pPr>
          </w:p>
          <w:p w14:paraId="72AB3A24" w14:textId="2DE26154" w:rsidR="00C51430" w:rsidRPr="00C51430" w:rsidRDefault="00C51430" w:rsidP="00C51430">
            <w:pPr>
              <w:rPr>
                <w:ins w:id="68" w:author="JUDr. Radoslav Bazala" w:date="2020-11-20T11:51:00Z"/>
                <w:lang w:eastAsia="en-US"/>
                <w:rPrChange w:id="69" w:author="JUDr. Radoslav Bazala" w:date="2020-11-20T11:51:00Z">
                  <w:rPr>
                    <w:ins w:id="70" w:author="JUDr. Radoslav Bazala" w:date="2020-11-20T11:51:00Z"/>
                    <w:color w:val="auto"/>
                    <w:lang w:eastAsia="en-US"/>
                  </w:rPr>
                </w:rPrChange>
              </w:rPr>
              <w:pPrChange w:id="71" w:author="JUDr. Radoslav Bazala" w:date="2020-11-20T11:51:00Z">
                <w:pPr>
                  <w:tabs>
                    <w:tab w:val="left" w:pos="2228"/>
                    <w:tab w:val="left" w:pos="4924"/>
                    <w:tab w:val="left" w:pos="5104"/>
                    <w:tab w:val="left" w:pos="6317"/>
                  </w:tabs>
                </w:pPr>
              </w:pPrChange>
            </w:pPr>
          </w:p>
          <w:p w14:paraId="60BC9CDE" w14:textId="77777777" w:rsidR="00C51430" w:rsidRPr="00C51430" w:rsidRDefault="00C51430" w:rsidP="00C51430">
            <w:pPr>
              <w:rPr>
                <w:ins w:id="72" w:author="JUDr. Radoslav Bazala" w:date="2020-11-20T11:51:00Z"/>
                <w:lang w:eastAsia="en-US"/>
                <w:rPrChange w:id="73" w:author="JUDr. Radoslav Bazala" w:date="2020-11-20T11:51:00Z">
                  <w:rPr>
                    <w:ins w:id="74" w:author="JUDr. Radoslav Bazala" w:date="2020-11-20T11:51:00Z"/>
                    <w:color w:val="auto"/>
                    <w:lang w:eastAsia="en-US"/>
                  </w:rPr>
                </w:rPrChange>
              </w:rPr>
              <w:pPrChange w:id="75" w:author="JUDr. Radoslav Bazala" w:date="2020-11-20T11:51:00Z">
                <w:pPr>
                  <w:tabs>
                    <w:tab w:val="left" w:pos="2228"/>
                    <w:tab w:val="left" w:pos="4924"/>
                    <w:tab w:val="left" w:pos="5104"/>
                    <w:tab w:val="left" w:pos="6317"/>
                  </w:tabs>
                </w:pPr>
              </w:pPrChange>
            </w:pPr>
          </w:p>
          <w:p w14:paraId="2B968CD5" w14:textId="49A595AE" w:rsidR="00C51430" w:rsidRPr="00C51430" w:rsidRDefault="00C51430" w:rsidP="00C51430">
            <w:pPr>
              <w:rPr>
                <w:ins w:id="76" w:author="JUDr. Radoslav Bazala" w:date="2020-11-20T11:51:00Z"/>
                <w:lang w:eastAsia="en-US"/>
                <w:rPrChange w:id="77" w:author="JUDr. Radoslav Bazala" w:date="2020-11-20T11:51:00Z">
                  <w:rPr>
                    <w:ins w:id="78" w:author="JUDr. Radoslav Bazala" w:date="2020-11-20T11:51:00Z"/>
                    <w:color w:val="auto"/>
                    <w:lang w:eastAsia="en-US"/>
                  </w:rPr>
                </w:rPrChange>
              </w:rPr>
              <w:pPrChange w:id="79" w:author="JUDr. Radoslav Bazala" w:date="2020-11-20T11:51:00Z">
                <w:pPr>
                  <w:tabs>
                    <w:tab w:val="left" w:pos="2228"/>
                    <w:tab w:val="left" w:pos="4924"/>
                    <w:tab w:val="left" w:pos="5104"/>
                    <w:tab w:val="left" w:pos="6317"/>
                  </w:tabs>
                </w:pPr>
              </w:pPrChange>
            </w:pPr>
          </w:p>
          <w:p w14:paraId="706C06EE" w14:textId="7B52C6AD" w:rsidR="00C51430" w:rsidRPr="00C51430" w:rsidRDefault="00C51430" w:rsidP="00C51430">
            <w:pPr>
              <w:rPr>
                <w:ins w:id="80" w:author="JUDr. Radoslav Bazala" w:date="2020-11-20T11:51:00Z"/>
                <w:lang w:eastAsia="en-US"/>
                <w:rPrChange w:id="81" w:author="JUDr. Radoslav Bazala" w:date="2020-11-20T11:51:00Z">
                  <w:rPr>
                    <w:ins w:id="82" w:author="JUDr. Radoslav Bazala" w:date="2020-11-20T11:51:00Z"/>
                    <w:color w:val="auto"/>
                    <w:lang w:eastAsia="en-US"/>
                  </w:rPr>
                </w:rPrChange>
              </w:rPr>
              <w:pPrChange w:id="83" w:author="JUDr. Radoslav Bazala" w:date="2020-11-20T11:51:00Z">
                <w:pPr>
                  <w:tabs>
                    <w:tab w:val="left" w:pos="2228"/>
                    <w:tab w:val="left" w:pos="4924"/>
                    <w:tab w:val="left" w:pos="5104"/>
                    <w:tab w:val="left" w:pos="6317"/>
                  </w:tabs>
                </w:pPr>
              </w:pPrChange>
            </w:pPr>
          </w:p>
          <w:p w14:paraId="319CE28B" w14:textId="77777777" w:rsidR="00C51430" w:rsidRPr="00C51430" w:rsidRDefault="00C51430" w:rsidP="00C51430">
            <w:pPr>
              <w:rPr>
                <w:ins w:id="84" w:author="JUDr. Radoslav Bazala" w:date="2020-11-20T11:51:00Z"/>
                <w:lang w:eastAsia="en-US"/>
                <w:rPrChange w:id="85" w:author="JUDr. Radoslav Bazala" w:date="2020-11-20T11:51:00Z">
                  <w:rPr>
                    <w:ins w:id="86" w:author="JUDr. Radoslav Bazala" w:date="2020-11-20T11:51:00Z"/>
                    <w:color w:val="auto"/>
                    <w:lang w:eastAsia="en-US"/>
                  </w:rPr>
                </w:rPrChange>
              </w:rPr>
              <w:pPrChange w:id="87" w:author="JUDr. Radoslav Bazala" w:date="2020-11-20T11:51:00Z">
                <w:pPr>
                  <w:tabs>
                    <w:tab w:val="left" w:pos="2228"/>
                    <w:tab w:val="left" w:pos="4924"/>
                    <w:tab w:val="left" w:pos="5104"/>
                    <w:tab w:val="left" w:pos="6317"/>
                  </w:tabs>
                </w:pPr>
              </w:pPrChange>
            </w:pPr>
          </w:p>
          <w:p w14:paraId="5C201088" w14:textId="55272671" w:rsidR="00C51430" w:rsidRPr="00C51430" w:rsidRDefault="00C51430" w:rsidP="00C51430">
            <w:pPr>
              <w:rPr>
                <w:ins w:id="88" w:author="JUDr. Radoslav Bazala" w:date="2020-11-20T11:51:00Z"/>
                <w:lang w:eastAsia="en-US"/>
                <w:rPrChange w:id="89" w:author="JUDr. Radoslav Bazala" w:date="2020-11-20T11:51:00Z">
                  <w:rPr>
                    <w:ins w:id="90" w:author="JUDr. Radoslav Bazala" w:date="2020-11-20T11:51:00Z"/>
                    <w:color w:val="auto"/>
                    <w:lang w:eastAsia="en-US"/>
                  </w:rPr>
                </w:rPrChange>
              </w:rPr>
              <w:pPrChange w:id="91" w:author="JUDr. Radoslav Bazala" w:date="2020-11-20T11:51:00Z">
                <w:pPr>
                  <w:tabs>
                    <w:tab w:val="left" w:pos="2228"/>
                    <w:tab w:val="left" w:pos="4924"/>
                    <w:tab w:val="left" w:pos="5104"/>
                    <w:tab w:val="left" w:pos="6317"/>
                  </w:tabs>
                </w:pPr>
              </w:pPrChange>
            </w:pPr>
          </w:p>
          <w:p w14:paraId="59FAB29D" w14:textId="01A30AA7" w:rsidR="00C51430" w:rsidRPr="00C51430" w:rsidRDefault="00C51430" w:rsidP="00C51430">
            <w:pPr>
              <w:rPr>
                <w:ins w:id="92" w:author="JUDr. Radoslav Bazala" w:date="2020-11-20T11:51:00Z"/>
                <w:lang w:eastAsia="en-US"/>
                <w:rPrChange w:id="93" w:author="JUDr. Radoslav Bazala" w:date="2020-11-20T11:51:00Z">
                  <w:rPr>
                    <w:ins w:id="94" w:author="JUDr. Radoslav Bazala" w:date="2020-11-20T11:51:00Z"/>
                    <w:color w:val="auto"/>
                    <w:lang w:eastAsia="en-US"/>
                  </w:rPr>
                </w:rPrChange>
              </w:rPr>
              <w:pPrChange w:id="95" w:author="JUDr. Radoslav Bazala" w:date="2020-11-20T11:51:00Z">
                <w:pPr>
                  <w:tabs>
                    <w:tab w:val="left" w:pos="2228"/>
                    <w:tab w:val="left" w:pos="4924"/>
                    <w:tab w:val="left" w:pos="5104"/>
                    <w:tab w:val="left" w:pos="6317"/>
                  </w:tabs>
                </w:pPr>
              </w:pPrChange>
            </w:pPr>
          </w:p>
          <w:p w14:paraId="66DC656F" w14:textId="77777777" w:rsidR="00C51430" w:rsidRPr="00C51430" w:rsidRDefault="00C51430" w:rsidP="00C51430">
            <w:pPr>
              <w:rPr>
                <w:ins w:id="96" w:author="JUDr. Radoslav Bazala" w:date="2020-11-20T11:51:00Z"/>
                <w:lang w:eastAsia="en-US"/>
                <w:rPrChange w:id="97" w:author="JUDr. Radoslav Bazala" w:date="2020-11-20T11:51:00Z">
                  <w:rPr>
                    <w:ins w:id="98" w:author="JUDr. Radoslav Bazala" w:date="2020-11-20T11:51:00Z"/>
                    <w:color w:val="auto"/>
                    <w:lang w:eastAsia="en-US"/>
                  </w:rPr>
                </w:rPrChange>
              </w:rPr>
              <w:pPrChange w:id="99" w:author="JUDr. Radoslav Bazala" w:date="2020-11-20T11:51:00Z">
                <w:pPr>
                  <w:tabs>
                    <w:tab w:val="left" w:pos="2228"/>
                    <w:tab w:val="left" w:pos="4924"/>
                    <w:tab w:val="left" w:pos="5104"/>
                    <w:tab w:val="left" w:pos="6317"/>
                  </w:tabs>
                </w:pPr>
              </w:pPrChange>
            </w:pPr>
          </w:p>
          <w:p w14:paraId="75948990" w14:textId="5E6E48BB" w:rsidR="00C51430" w:rsidRPr="00C51430" w:rsidRDefault="00C51430" w:rsidP="00C51430">
            <w:pPr>
              <w:rPr>
                <w:ins w:id="100" w:author="JUDr. Radoslav Bazala" w:date="2020-11-20T11:51:00Z"/>
                <w:lang w:eastAsia="en-US"/>
                <w:rPrChange w:id="101" w:author="JUDr. Radoslav Bazala" w:date="2020-11-20T11:51:00Z">
                  <w:rPr>
                    <w:ins w:id="102" w:author="JUDr. Radoslav Bazala" w:date="2020-11-20T11:51:00Z"/>
                    <w:color w:val="auto"/>
                    <w:lang w:eastAsia="en-US"/>
                  </w:rPr>
                </w:rPrChange>
              </w:rPr>
              <w:pPrChange w:id="103" w:author="JUDr. Radoslav Bazala" w:date="2020-11-20T11:51:00Z">
                <w:pPr>
                  <w:tabs>
                    <w:tab w:val="left" w:pos="2228"/>
                    <w:tab w:val="left" w:pos="4924"/>
                    <w:tab w:val="left" w:pos="5104"/>
                    <w:tab w:val="left" w:pos="6317"/>
                  </w:tabs>
                </w:pPr>
              </w:pPrChange>
            </w:pPr>
          </w:p>
          <w:p w14:paraId="47E90BAB" w14:textId="527181E0" w:rsidR="00C51430" w:rsidRPr="00C51430" w:rsidRDefault="00C51430" w:rsidP="00C51430">
            <w:pPr>
              <w:rPr>
                <w:ins w:id="104" w:author="JUDr. Radoslav Bazala" w:date="2020-11-20T11:51:00Z"/>
                <w:lang w:eastAsia="en-US"/>
                <w:rPrChange w:id="105" w:author="JUDr. Radoslav Bazala" w:date="2020-11-20T11:51:00Z">
                  <w:rPr>
                    <w:ins w:id="106" w:author="JUDr. Radoslav Bazala" w:date="2020-11-20T11:51:00Z"/>
                    <w:color w:val="auto"/>
                    <w:lang w:eastAsia="en-US"/>
                  </w:rPr>
                </w:rPrChange>
              </w:rPr>
              <w:pPrChange w:id="107" w:author="JUDr. Radoslav Bazala" w:date="2020-11-20T11:51:00Z">
                <w:pPr>
                  <w:tabs>
                    <w:tab w:val="left" w:pos="2228"/>
                    <w:tab w:val="left" w:pos="4924"/>
                    <w:tab w:val="left" w:pos="5104"/>
                    <w:tab w:val="left" w:pos="6317"/>
                  </w:tabs>
                </w:pPr>
              </w:pPrChange>
            </w:pPr>
          </w:p>
          <w:p w14:paraId="679057A6" w14:textId="77777777" w:rsidR="00C51430" w:rsidRPr="00C51430" w:rsidRDefault="00C51430" w:rsidP="00C51430">
            <w:pPr>
              <w:rPr>
                <w:ins w:id="108" w:author="JUDr. Radoslav Bazala" w:date="2020-11-20T11:51:00Z"/>
                <w:lang w:eastAsia="en-US"/>
                <w:rPrChange w:id="109" w:author="JUDr. Radoslav Bazala" w:date="2020-11-20T11:51:00Z">
                  <w:rPr>
                    <w:ins w:id="110" w:author="JUDr. Radoslav Bazala" w:date="2020-11-20T11:51:00Z"/>
                    <w:color w:val="auto"/>
                    <w:lang w:eastAsia="en-US"/>
                  </w:rPr>
                </w:rPrChange>
              </w:rPr>
              <w:pPrChange w:id="111" w:author="JUDr. Radoslav Bazala" w:date="2020-11-20T11:51:00Z">
                <w:pPr>
                  <w:tabs>
                    <w:tab w:val="left" w:pos="2228"/>
                    <w:tab w:val="left" w:pos="4924"/>
                    <w:tab w:val="left" w:pos="5104"/>
                    <w:tab w:val="left" w:pos="6317"/>
                  </w:tabs>
                </w:pPr>
              </w:pPrChange>
            </w:pPr>
          </w:p>
          <w:p w14:paraId="5C7D023F" w14:textId="42CC1942" w:rsidR="00C51430" w:rsidRPr="00C51430" w:rsidRDefault="00C51430" w:rsidP="00C51430">
            <w:pPr>
              <w:rPr>
                <w:ins w:id="112" w:author="JUDr. Radoslav Bazala" w:date="2020-11-20T11:51:00Z"/>
                <w:lang w:eastAsia="en-US"/>
                <w:rPrChange w:id="113" w:author="JUDr. Radoslav Bazala" w:date="2020-11-20T11:51:00Z">
                  <w:rPr>
                    <w:ins w:id="114" w:author="JUDr. Radoslav Bazala" w:date="2020-11-20T11:51:00Z"/>
                    <w:color w:val="auto"/>
                    <w:lang w:eastAsia="en-US"/>
                  </w:rPr>
                </w:rPrChange>
              </w:rPr>
              <w:pPrChange w:id="115" w:author="JUDr. Radoslav Bazala" w:date="2020-11-20T11:51:00Z">
                <w:pPr>
                  <w:tabs>
                    <w:tab w:val="left" w:pos="2228"/>
                    <w:tab w:val="left" w:pos="4924"/>
                    <w:tab w:val="left" w:pos="5104"/>
                    <w:tab w:val="left" w:pos="6317"/>
                  </w:tabs>
                </w:pPr>
              </w:pPrChange>
            </w:pPr>
          </w:p>
          <w:p w14:paraId="2AF1C1CF" w14:textId="17A4EAF5" w:rsidR="00C51430" w:rsidRPr="00C51430" w:rsidRDefault="00C51430" w:rsidP="00C51430">
            <w:pPr>
              <w:rPr>
                <w:ins w:id="116" w:author="JUDr. Radoslav Bazala" w:date="2020-11-20T11:51:00Z"/>
                <w:lang w:eastAsia="en-US"/>
                <w:rPrChange w:id="117" w:author="JUDr. Radoslav Bazala" w:date="2020-11-20T11:51:00Z">
                  <w:rPr>
                    <w:ins w:id="118" w:author="JUDr. Radoslav Bazala" w:date="2020-11-20T11:51:00Z"/>
                    <w:color w:val="auto"/>
                    <w:lang w:eastAsia="en-US"/>
                  </w:rPr>
                </w:rPrChange>
              </w:rPr>
              <w:pPrChange w:id="119" w:author="JUDr. Radoslav Bazala" w:date="2020-11-20T11:51:00Z">
                <w:pPr>
                  <w:tabs>
                    <w:tab w:val="left" w:pos="2228"/>
                    <w:tab w:val="left" w:pos="4924"/>
                    <w:tab w:val="left" w:pos="5104"/>
                    <w:tab w:val="left" w:pos="6317"/>
                  </w:tabs>
                </w:pPr>
              </w:pPrChange>
            </w:pPr>
          </w:p>
          <w:p w14:paraId="2CD67ACB" w14:textId="77777777" w:rsidR="00C51430" w:rsidRPr="00C51430" w:rsidRDefault="00C51430" w:rsidP="00C51430">
            <w:pPr>
              <w:rPr>
                <w:ins w:id="120" w:author="JUDr. Radoslav Bazala" w:date="2020-11-20T11:51:00Z"/>
                <w:lang w:eastAsia="en-US"/>
                <w:rPrChange w:id="121" w:author="JUDr. Radoslav Bazala" w:date="2020-11-20T11:51:00Z">
                  <w:rPr>
                    <w:ins w:id="122" w:author="JUDr. Radoslav Bazala" w:date="2020-11-20T11:51:00Z"/>
                    <w:color w:val="auto"/>
                    <w:lang w:eastAsia="en-US"/>
                  </w:rPr>
                </w:rPrChange>
              </w:rPr>
              <w:pPrChange w:id="123" w:author="JUDr. Radoslav Bazala" w:date="2020-11-20T11:51:00Z">
                <w:pPr>
                  <w:tabs>
                    <w:tab w:val="left" w:pos="2228"/>
                    <w:tab w:val="left" w:pos="4924"/>
                    <w:tab w:val="left" w:pos="5104"/>
                    <w:tab w:val="left" w:pos="6317"/>
                  </w:tabs>
                </w:pPr>
              </w:pPrChange>
            </w:pPr>
          </w:p>
          <w:p w14:paraId="2777C8C9" w14:textId="395E99E4" w:rsidR="00C51430" w:rsidRPr="00C51430" w:rsidRDefault="00C51430" w:rsidP="00C51430">
            <w:pPr>
              <w:rPr>
                <w:ins w:id="124" w:author="JUDr. Radoslav Bazala" w:date="2020-11-20T11:51:00Z"/>
                <w:lang w:eastAsia="en-US"/>
                <w:rPrChange w:id="125" w:author="JUDr. Radoslav Bazala" w:date="2020-11-20T11:51:00Z">
                  <w:rPr>
                    <w:ins w:id="126" w:author="JUDr. Radoslav Bazala" w:date="2020-11-20T11:51:00Z"/>
                    <w:color w:val="auto"/>
                    <w:lang w:eastAsia="en-US"/>
                  </w:rPr>
                </w:rPrChange>
              </w:rPr>
              <w:pPrChange w:id="127" w:author="JUDr. Radoslav Bazala" w:date="2020-11-20T11:51:00Z">
                <w:pPr>
                  <w:tabs>
                    <w:tab w:val="left" w:pos="2228"/>
                    <w:tab w:val="left" w:pos="4924"/>
                    <w:tab w:val="left" w:pos="5104"/>
                    <w:tab w:val="left" w:pos="6317"/>
                  </w:tabs>
                </w:pPr>
              </w:pPrChange>
            </w:pPr>
          </w:p>
          <w:p w14:paraId="7D42959E" w14:textId="7E72CDC6" w:rsidR="00C51430" w:rsidRPr="00C51430" w:rsidRDefault="00C51430" w:rsidP="00C51430">
            <w:pPr>
              <w:rPr>
                <w:ins w:id="128" w:author="JUDr. Radoslav Bazala" w:date="2020-11-20T11:51:00Z"/>
                <w:lang w:eastAsia="en-US"/>
                <w:rPrChange w:id="129" w:author="JUDr. Radoslav Bazala" w:date="2020-11-20T11:51:00Z">
                  <w:rPr>
                    <w:ins w:id="130" w:author="JUDr. Radoslav Bazala" w:date="2020-11-20T11:51:00Z"/>
                    <w:color w:val="auto"/>
                    <w:lang w:eastAsia="en-US"/>
                  </w:rPr>
                </w:rPrChange>
              </w:rPr>
              <w:pPrChange w:id="131" w:author="JUDr. Radoslav Bazala" w:date="2020-11-20T11:51:00Z">
                <w:pPr>
                  <w:tabs>
                    <w:tab w:val="left" w:pos="2228"/>
                    <w:tab w:val="left" w:pos="4924"/>
                    <w:tab w:val="left" w:pos="5104"/>
                    <w:tab w:val="left" w:pos="6317"/>
                  </w:tabs>
                </w:pPr>
              </w:pPrChange>
            </w:pPr>
          </w:p>
          <w:p w14:paraId="154D1D0B" w14:textId="77777777" w:rsidR="00C51430" w:rsidRPr="00C51430" w:rsidRDefault="00C51430" w:rsidP="00C51430">
            <w:pPr>
              <w:rPr>
                <w:ins w:id="132" w:author="JUDr. Radoslav Bazala" w:date="2020-11-20T11:51:00Z"/>
                <w:lang w:eastAsia="en-US"/>
                <w:rPrChange w:id="133" w:author="JUDr. Radoslav Bazala" w:date="2020-11-20T11:51:00Z">
                  <w:rPr>
                    <w:ins w:id="134" w:author="JUDr. Radoslav Bazala" w:date="2020-11-20T11:51:00Z"/>
                    <w:color w:val="auto"/>
                    <w:lang w:eastAsia="en-US"/>
                  </w:rPr>
                </w:rPrChange>
              </w:rPr>
              <w:pPrChange w:id="135" w:author="JUDr. Radoslav Bazala" w:date="2020-11-20T11:51:00Z">
                <w:pPr>
                  <w:tabs>
                    <w:tab w:val="left" w:pos="2228"/>
                    <w:tab w:val="left" w:pos="4924"/>
                    <w:tab w:val="left" w:pos="5104"/>
                    <w:tab w:val="left" w:pos="6317"/>
                  </w:tabs>
                </w:pPr>
              </w:pPrChange>
            </w:pPr>
          </w:p>
          <w:p w14:paraId="76B1FBDD" w14:textId="77777777" w:rsidR="00C51430" w:rsidRPr="00C51430" w:rsidRDefault="00C51430" w:rsidP="00C51430">
            <w:pPr>
              <w:rPr>
                <w:ins w:id="136" w:author="JUDr. Radoslav Bazala" w:date="2020-11-20T11:51:00Z"/>
                <w:lang w:eastAsia="en-US"/>
                <w:rPrChange w:id="137" w:author="JUDr. Radoslav Bazala" w:date="2020-11-20T11:51:00Z">
                  <w:rPr>
                    <w:ins w:id="138" w:author="JUDr. Radoslav Bazala" w:date="2020-11-20T11:51:00Z"/>
                    <w:color w:val="auto"/>
                    <w:lang w:eastAsia="en-US"/>
                  </w:rPr>
                </w:rPrChange>
              </w:rPr>
              <w:pPrChange w:id="139" w:author="JUDr. Radoslav Bazala" w:date="2020-11-20T11:51:00Z">
                <w:pPr>
                  <w:tabs>
                    <w:tab w:val="left" w:pos="2228"/>
                    <w:tab w:val="left" w:pos="4924"/>
                    <w:tab w:val="left" w:pos="5104"/>
                    <w:tab w:val="left" w:pos="6317"/>
                  </w:tabs>
                </w:pPr>
              </w:pPrChange>
            </w:pPr>
          </w:p>
          <w:p w14:paraId="2E285FC4" w14:textId="77777777" w:rsidR="00C51430" w:rsidRPr="00C51430" w:rsidRDefault="00C51430" w:rsidP="00C51430">
            <w:pPr>
              <w:rPr>
                <w:ins w:id="140" w:author="JUDr. Radoslav Bazala" w:date="2020-11-20T11:51:00Z"/>
                <w:lang w:eastAsia="en-US"/>
                <w:rPrChange w:id="141" w:author="JUDr. Radoslav Bazala" w:date="2020-11-20T11:51:00Z">
                  <w:rPr>
                    <w:ins w:id="142" w:author="JUDr. Radoslav Bazala" w:date="2020-11-20T11:51:00Z"/>
                    <w:color w:val="auto"/>
                    <w:lang w:eastAsia="en-US"/>
                  </w:rPr>
                </w:rPrChange>
              </w:rPr>
              <w:pPrChange w:id="143" w:author="JUDr. Radoslav Bazala" w:date="2020-11-20T11:51:00Z">
                <w:pPr>
                  <w:tabs>
                    <w:tab w:val="left" w:pos="2228"/>
                    <w:tab w:val="left" w:pos="4924"/>
                    <w:tab w:val="left" w:pos="5104"/>
                    <w:tab w:val="left" w:pos="6317"/>
                  </w:tabs>
                </w:pPr>
              </w:pPrChange>
            </w:pPr>
          </w:p>
          <w:p w14:paraId="55369F47" w14:textId="25183EA7" w:rsidR="00C51430" w:rsidRPr="00C51430" w:rsidRDefault="00C51430" w:rsidP="00C51430">
            <w:pPr>
              <w:rPr>
                <w:lang w:eastAsia="en-US"/>
                <w:rPrChange w:id="144" w:author="JUDr. Radoslav Bazala" w:date="2020-11-20T11:51:00Z">
                  <w:rPr>
                    <w:color w:val="auto"/>
                    <w:lang w:eastAsia="en-US"/>
                  </w:rPr>
                </w:rPrChange>
              </w:rPr>
              <w:pPrChange w:id="145" w:author="JUDr. Radoslav Bazala" w:date="2020-11-20T11:51:00Z">
                <w:pPr>
                  <w:tabs>
                    <w:tab w:val="left" w:pos="2228"/>
                    <w:tab w:val="left" w:pos="4924"/>
                    <w:tab w:val="left" w:pos="5104"/>
                    <w:tab w:val="left" w:pos="6317"/>
                  </w:tabs>
                </w:pPr>
              </w:pPrChange>
            </w:pPr>
          </w:p>
        </w:tc>
      </w:tr>
    </w:tbl>
    <w:p w14:paraId="133F22F9" w14:textId="77777777" w:rsidR="00622CEC" w:rsidRPr="00262DDE" w:rsidRDefault="00B25AA5">
      <w:pPr>
        <w:pageBreakBefore/>
        <w:spacing w:after="160" w:line="259" w:lineRule="auto"/>
      </w:pPr>
      <w:r w:rsidRPr="00262DDE">
        <w:lastRenderedPageBreak/>
        <w:t>OBSAH</w:t>
      </w:r>
    </w:p>
    <w:p w14:paraId="782D69FF" w14:textId="77777777" w:rsidR="00622CEC" w:rsidRPr="00262DDE" w:rsidRDefault="00622CEC"/>
    <w:p w14:paraId="22B2636F" w14:textId="6E5242C4" w:rsidR="0070156F" w:rsidRDefault="00E106F6">
      <w:pPr>
        <w:pStyle w:val="Obsah1"/>
        <w:rPr>
          <w:ins w:id="146" w:author="Mgr. Marek Motyka" w:date="2020-11-18T10:26:00Z"/>
          <w:rFonts w:asciiTheme="minorHAnsi" w:eastAsiaTheme="minorEastAsia" w:hAnsiTheme="minorHAnsi" w:cstheme="minorBidi"/>
          <w:noProof/>
          <w:color w:val="auto"/>
          <w:sz w:val="22"/>
          <w:szCs w:val="22"/>
          <w:bdr w:val="none" w:sz="0" w:space="0" w:color="auto"/>
        </w:rPr>
      </w:pPr>
      <w:r w:rsidRPr="00E106F6">
        <w:rPr>
          <w:rStyle w:val="Hypertextovprepojenie"/>
          <w:noProof/>
          <w:color w:val="0563C1"/>
          <w:szCs w:val="20"/>
          <w:bdr w:val="none" w:sz="0" w:space="0" w:color="auto"/>
        </w:rPr>
        <w:fldChar w:fldCharType="begin"/>
      </w:r>
      <w:r w:rsidRPr="00E106F6">
        <w:rPr>
          <w:rStyle w:val="Hypertextovprepojenie"/>
          <w:noProof/>
          <w:color w:val="0563C1"/>
          <w:szCs w:val="20"/>
          <w:bdr w:val="none" w:sz="0" w:space="0" w:color="auto"/>
        </w:rPr>
        <w:instrText xml:space="preserve"> TOC \o "1-2" \h \z \t "Cislo-1-nadpis;3" </w:instrText>
      </w:r>
      <w:r w:rsidRPr="00E106F6">
        <w:rPr>
          <w:rStyle w:val="Hypertextovprepojenie"/>
          <w:noProof/>
          <w:color w:val="0563C1"/>
          <w:szCs w:val="20"/>
          <w:bdr w:val="none" w:sz="0" w:space="0" w:color="auto"/>
        </w:rPr>
        <w:fldChar w:fldCharType="separate"/>
      </w:r>
      <w:ins w:id="147" w:author="Mgr. Marek Motyka" w:date="2020-11-18T10:26:00Z">
        <w:r w:rsidR="0070156F" w:rsidRPr="006158DB">
          <w:rPr>
            <w:rStyle w:val="Hypertextovprepojenie"/>
            <w:noProof/>
          </w:rPr>
          <w:fldChar w:fldCharType="begin"/>
        </w:r>
        <w:r w:rsidR="0070156F" w:rsidRPr="006158DB">
          <w:rPr>
            <w:rStyle w:val="Hypertextovprepojenie"/>
            <w:noProof/>
          </w:rPr>
          <w:instrText xml:space="preserve"> </w:instrText>
        </w:r>
        <w:r w:rsidR="0070156F">
          <w:rPr>
            <w:noProof/>
          </w:rPr>
          <w:instrText>HYPERLINK \l "_Toc56587605"</w:instrText>
        </w:r>
        <w:r w:rsidR="0070156F" w:rsidRPr="006158DB">
          <w:rPr>
            <w:rStyle w:val="Hypertextovprepojenie"/>
            <w:noProof/>
          </w:rPr>
          <w:instrText xml:space="preserve"> </w:instrText>
        </w:r>
        <w:r w:rsidR="0070156F" w:rsidRPr="006158DB">
          <w:rPr>
            <w:rStyle w:val="Hypertextovprepojenie"/>
            <w:noProof/>
          </w:rPr>
          <w:fldChar w:fldCharType="separate"/>
        </w:r>
        <w:r w:rsidR="0070156F" w:rsidRPr="006158DB">
          <w:rPr>
            <w:rStyle w:val="Hypertextovprepojenie"/>
            <w:rFonts w:eastAsia="Trebuchet MS" w:cs="Trebuchet MS"/>
            <w:noProof/>
          </w:rPr>
          <w:t>A.</w:t>
        </w:r>
        <w:r w:rsidR="0070156F">
          <w:rPr>
            <w:rFonts w:asciiTheme="minorHAnsi" w:eastAsiaTheme="minorEastAsia" w:hAnsiTheme="minorHAnsi" w:cstheme="minorBidi"/>
            <w:noProof/>
            <w:color w:val="auto"/>
            <w:sz w:val="22"/>
            <w:szCs w:val="22"/>
            <w:bdr w:val="none" w:sz="0" w:space="0" w:color="auto"/>
          </w:rPr>
          <w:tab/>
        </w:r>
        <w:r w:rsidR="0070156F" w:rsidRPr="006158DB">
          <w:rPr>
            <w:rStyle w:val="Hypertextovprepojenie"/>
            <w:noProof/>
          </w:rPr>
          <w:t>Podmienky súťaže</w:t>
        </w:r>
        <w:r w:rsidR="0070156F">
          <w:rPr>
            <w:noProof/>
            <w:webHidden/>
          </w:rPr>
          <w:tab/>
        </w:r>
        <w:r w:rsidR="0070156F">
          <w:rPr>
            <w:noProof/>
            <w:webHidden/>
          </w:rPr>
          <w:fldChar w:fldCharType="begin"/>
        </w:r>
        <w:r w:rsidR="0070156F">
          <w:rPr>
            <w:noProof/>
            <w:webHidden/>
          </w:rPr>
          <w:instrText xml:space="preserve"> PAGEREF _Toc56587605 \h </w:instrText>
        </w:r>
      </w:ins>
      <w:r w:rsidR="0070156F">
        <w:rPr>
          <w:noProof/>
          <w:webHidden/>
        </w:rPr>
      </w:r>
      <w:r w:rsidR="0070156F">
        <w:rPr>
          <w:noProof/>
          <w:webHidden/>
        </w:rPr>
        <w:fldChar w:fldCharType="separate"/>
      </w:r>
      <w:ins w:id="148" w:author="Mgr. Marek Motyka" w:date="2020-11-18T10:26:00Z">
        <w:r w:rsidR="0070156F">
          <w:rPr>
            <w:noProof/>
            <w:webHidden/>
          </w:rPr>
          <w:t>3</w:t>
        </w:r>
        <w:r w:rsidR="0070156F">
          <w:rPr>
            <w:noProof/>
            <w:webHidden/>
          </w:rPr>
          <w:fldChar w:fldCharType="end"/>
        </w:r>
        <w:r w:rsidR="0070156F" w:rsidRPr="006158DB">
          <w:rPr>
            <w:rStyle w:val="Hypertextovprepojenie"/>
            <w:noProof/>
          </w:rPr>
          <w:fldChar w:fldCharType="end"/>
        </w:r>
      </w:ins>
    </w:p>
    <w:p w14:paraId="309D4F93" w14:textId="67121318" w:rsidR="0070156F" w:rsidRDefault="0070156F">
      <w:pPr>
        <w:pStyle w:val="Obsah2"/>
        <w:rPr>
          <w:ins w:id="149" w:author="Mgr. Marek Motyka" w:date="2020-11-18T10:26:00Z"/>
          <w:rFonts w:asciiTheme="minorHAnsi" w:eastAsiaTheme="minorEastAsia" w:hAnsiTheme="minorHAnsi" w:cstheme="minorBidi"/>
          <w:noProof/>
          <w:color w:val="auto"/>
          <w:sz w:val="22"/>
          <w:szCs w:val="22"/>
          <w:bdr w:val="none" w:sz="0" w:space="0" w:color="auto"/>
        </w:rPr>
      </w:pPr>
      <w:ins w:id="150"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"_Toc56587606"</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noProof/>
          </w:rPr>
          <w:t>Komunikácia</w:t>
        </w:r>
        <w:r>
          <w:rPr>
            <w:noProof/>
            <w:webHidden/>
          </w:rPr>
          <w:tab/>
        </w:r>
        <w:r>
          <w:rPr>
            <w:noProof/>
            <w:webHidden/>
          </w:rPr>
          <w:fldChar w:fldCharType="begin"/>
        </w:r>
        <w:r>
          <w:rPr>
            <w:noProof/>
            <w:webHidden/>
          </w:rPr>
          <w:instrText xml:space="preserve"> PAGEREF _Toc56587606 \h </w:instrText>
        </w:r>
      </w:ins>
      <w:r>
        <w:rPr>
          <w:noProof/>
          <w:webHidden/>
        </w:rPr>
      </w:r>
      <w:r>
        <w:rPr>
          <w:noProof/>
          <w:webHidden/>
        </w:rPr>
        <w:fldChar w:fldCharType="separate"/>
      </w:r>
      <w:ins w:id="151" w:author="Mgr. Marek Motyka" w:date="2020-11-18T10:26:00Z">
        <w:r>
          <w:rPr>
            <w:noProof/>
            <w:webHidden/>
          </w:rPr>
          <w:t>3</w:t>
        </w:r>
        <w:r>
          <w:rPr>
            <w:noProof/>
            <w:webHidden/>
          </w:rPr>
          <w:fldChar w:fldCharType="end"/>
        </w:r>
        <w:r w:rsidRPr="006158DB">
          <w:rPr>
            <w:rStyle w:val="Hypertextovprepojenie"/>
            <w:noProof/>
          </w:rPr>
          <w:fldChar w:fldCharType="end"/>
        </w:r>
      </w:ins>
    </w:p>
    <w:p w14:paraId="1E02815D" w14:textId="4D764B6F" w:rsidR="0070156F" w:rsidRDefault="0070156F">
      <w:pPr>
        <w:pStyle w:val="Obsah3"/>
        <w:rPr>
          <w:ins w:id="152" w:author="Mgr. Marek Motyka" w:date="2020-11-18T10:26:00Z"/>
          <w:rFonts w:asciiTheme="minorHAnsi" w:eastAsiaTheme="minorEastAsia" w:hAnsiTheme="minorHAnsi" w:cstheme="minorBidi"/>
          <w:noProof/>
          <w:color w:val="auto"/>
          <w:sz w:val="22"/>
          <w:szCs w:val="22"/>
          <w:bdr w:val="none" w:sz="0" w:space="0" w:color="auto"/>
        </w:rPr>
      </w:pPr>
      <w:ins w:id="153"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"_Toc56587607"</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1.</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Komunikácia medzi verejným obstarávateľom a záujemcami/uchádzačmi</w:t>
        </w:r>
        <w:r>
          <w:rPr>
            <w:noProof/>
            <w:webHidden/>
          </w:rPr>
          <w:tab/>
        </w:r>
        <w:r>
          <w:rPr>
            <w:noProof/>
            <w:webHidden/>
          </w:rPr>
          <w:fldChar w:fldCharType="begin"/>
        </w:r>
        <w:r>
          <w:rPr>
            <w:noProof/>
            <w:webHidden/>
          </w:rPr>
          <w:instrText xml:space="preserve"> PAGEREF _Toc56587607 \h </w:instrText>
        </w:r>
      </w:ins>
      <w:r>
        <w:rPr>
          <w:noProof/>
          <w:webHidden/>
        </w:rPr>
      </w:r>
      <w:r>
        <w:rPr>
          <w:noProof/>
          <w:webHidden/>
        </w:rPr>
        <w:fldChar w:fldCharType="separate"/>
      </w:r>
      <w:ins w:id="154" w:author="Mgr. Marek Motyka" w:date="2020-11-18T10:26:00Z">
        <w:r>
          <w:rPr>
            <w:noProof/>
            <w:webHidden/>
          </w:rPr>
          <w:t>3</w:t>
        </w:r>
        <w:r>
          <w:rPr>
            <w:noProof/>
            <w:webHidden/>
          </w:rPr>
          <w:fldChar w:fldCharType="end"/>
        </w:r>
        <w:r w:rsidRPr="006158DB">
          <w:rPr>
            <w:rStyle w:val="Hypertextovprepojenie"/>
            <w:noProof/>
          </w:rPr>
          <w:fldChar w:fldCharType="end"/>
        </w:r>
      </w:ins>
    </w:p>
    <w:p w14:paraId="612980C9" w14:textId="1641275F" w:rsidR="0070156F" w:rsidRDefault="0070156F">
      <w:pPr>
        <w:pStyle w:val="Obsah2"/>
        <w:rPr>
          <w:ins w:id="155" w:author="Mgr. Marek Motyka" w:date="2020-11-18T10:26:00Z"/>
          <w:rFonts w:asciiTheme="minorHAnsi" w:eastAsiaTheme="minorEastAsia" w:hAnsiTheme="minorHAnsi" w:cstheme="minorBidi"/>
          <w:noProof/>
          <w:color w:val="auto"/>
          <w:sz w:val="22"/>
          <w:szCs w:val="22"/>
          <w:bdr w:val="none" w:sz="0" w:space="0" w:color="auto"/>
        </w:rPr>
      </w:pPr>
      <w:ins w:id="156"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"_Toc56587608"</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noProof/>
          </w:rPr>
          <w:t>Predkladanie ponuky a jej obsah</w:t>
        </w:r>
        <w:r>
          <w:rPr>
            <w:noProof/>
            <w:webHidden/>
          </w:rPr>
          <w:tab/>
        </w:r>
        <w:r>
          <w:rPr>
            <w:noProof/>
            <w:webHidden/>
          </w:rPr>
          <w:fldChar w:fldCharType="begin"/>
        </w:r>
        <w:r>
          <w:rPr>
            <w:noProof/>
            <w:webHidden/>
          </w:rPr>
          <w:instrText xml:space="preserve"> PAGEREF _Toc56587608 \h </w:instrText>
        </w:r>
      </w:ins>
      <w:r>
        <w:rPr>
          <w:noProof/>
          <w:webHidden/>
        </w:rPr>
      </w:r>
      <w:r>
        <w:rPr>
          <w:noProof/>
          <w:webHidden/>
        </w:rPr>
        <w:fldChar w:fldCharType="separate"/>
      </w:r>
      <w:ins w:id="157" w:author="Mgr. Marek Motyka" w:date="2020-11-18T10:26:00Z">
        <w:r>
          <w:rPr>
            <w:noProof/>
            <w:webHidden/>
          </w:rPr>
          <w:t>4</w:t>
        </w:r>
        <w:r>
          <w:rPr>
            <w:noProof/>
            <w:webHidden/>
          </w:rPr>
          <w:fldChar w:fldCharType="end"/>
        </w:r>
        <w:r w:rsidRPr="006158DB">
          <w:rPr>
            <w:rStyle w:val="Hypertextovprepojenie"/>
            <w:noProof/>
          </w:rPr>
          <w:fldChar w:fldCharType="end"/>
        </w:r>
      </w:ins>
    </w:p>
    <w:p w14:paraId="103E7B1C" w14:textId="51FAFE98" w:rsidR="0070156F" w:rsidRDefault="0070156F">
      <w:pPr>
        <w:pStyle w:val="Obsah3"/>
        <w:rPr>
          <w:ins w:id="158" w:author="Mgr. Marek Motyka" w:date="2020-11-18T10:26:00Z"/>
          <w:rFonts w:asciiTheme="minorHAnsi" w:eastAsiaTheme="minorEastAsia" w:hAnsiTheme="minorHAnsi" w:cstheme="minorBidi"/>
          <w:noProof/>
          <w:color w:val="auto"/>
          <w:sz w:val="22"/>
          <w:szCs w:val="22"/>
          <w:bdr w:val="none" w:sz="0" w:space="0" w:color="auto"/>
        </w:rPr>
      </w:pPr>
      <w:ins w:id="159"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"_Toc56587609"</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2.</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Predkladanie ponuky</w:t>
        </w:r>
        <w:r>
          <w:rPr>
            <w:noProof/>
            <w:webHidden/>
          </w:rPr>
          <w:tab/>
        </w:r>
        <w:r>
          <w:rPr>
            <w:noProof/>
            <w:webHidden/>
          </w:rPr>
          <w:fldChar w:fldCharType="begin"/>
        </w:r>
        <w:r>
          <w:rPr>
            <w:noProof/>
            <w:webHidden/>
          </w:rPr>
          <w:instrText xml:space="preserve"> PAGEREF _Toc56587609 \h </w:instrText>
        </w:r>
      </w:ins>
      <w:r>
        <w:rPr>
          <w:noProof/>
          <w:webHidden/>
        </w:rPr>
      </w:r>
      <w:r>
        <w:rPr>
          <w:noProof/>
          <w:webHidden/>
        </w:rPr>
        <w:fldChar w:fldCharType="separate"/>
      </w:r>
      <w:ins w:id="160" w:author="Mgr. Marek Motyka" w:date="2020-11-18T10:26:00Z">
        <w:r>
          <w:rPr>
            <w:noProof/>
            <w:webHidden/>
          </w:rPr>
          <w:t>4</w:t>
        </w:r>
        <w:r>
          <w:rPr>
            <w:noProof/>
            <w:webHidden/>
          </w:rPr>
          <w:fldChar w:fldCharType="end"/>
        </w:r>
        <w:r w:rsidRPr="006158DB">
          <w:rPr>
            <w:rStyle w:val="Hypertextovprepojenie"/>
            <w:noProof/>
          </w:rPr>
          <w:fldChar w:fldCharType="end"/>
        </w:r>
      </w:ins>
    </w:p>
    <w:p w14:paraId="48059DB7" w14:textId="730F6132" w:rsidR="0070156F" w:rsidRDefault="0070156F">
      <w:pPr>
        <w:pStyle w:val="Obsah3"/>
        <w:rPr>
          <w:ins w:id="161" w:author="Mgr. Marek Motyka" w:date="2020-11-18T10:26:00Z"/>
          <w:rFonts w:asciiTheme="minorHAnsi" w:eastAsiaTheme="minorEastAsia" w:hAnsiTheme="minorHAnsi" w:cstheme="minorBidi"/>
          <w:noProof/>
          <w:color w:val="auto"/>
          <w:sz w:val="22"/>
          <w:szCs w:val="22"/>
          <w:bdr w:val="none" w:sz="0" w:space="0" w:color="auto"/>
        </w:rPr>
      </w:pPr>
      <w:ins w:id="162"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"_Toc56587610"</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3.</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Obsah ponuky</w:t>
        </w:r>
        <w:r>
          <w:rPr>
            <w:noProof/>
            <w:webHidden/>
          </w:rPr>
          <w:tab/>
        </w:r>
        <w:r>
          <w:rPr>
            <w:noProof/>
            <w:webHidden/>
          </w:rPr>
          <w:fldChar w:fldCharType="begin"/>
        </w:r>
        <w:r>
          <w:rPr>
            <w:noProof/>
            <w:webHidden/>
          </w:rPr>
          <w:instrText xml:space="preserve"> PAGEREF _Toc56587610 \h </w:instrText>
        </w:r>
      </w:ins>
      <w:r>
        <w:rPr>
          <w:noProof/>
          <w:webHidden/>
        </w:rPr>
      </w:r>
      <w:r>
        <w:rPr>
          <w:noProof/>
          <w:webHidden/>
        </w:rPr>
        <w:fldChar w:fldCharType="separate"/>
      </w:r>
      <w:ins w:id="163" w:author="Mgr. Marek Motyka" w:date="2020-11-18T10:26:00Z">
        <w:r>
          <w:rPr>
            <w:noProof/>
            <w:webHidden/>
          </w:rPr>
          <w:t>5</w:t>
        </w:r>
        <w:r>
          <w:rPr>
            <w:noProof/>
            <w:webHidden/>
          </w:rPr>
          <w:fldChar w:fldCharType="end"/>
        </w:r>
        <w:r w:rsidRPr="006158DB">
          <w:rPr>
            <w:rStyle w:val="Hypertextovprepojenie"/>
            <w:noProof/>
          </w:rPr>
          <w:fldChar w:fldCharType="end"/>
        </w:r>
      </w:ins>
    </w:p>
    <w:p w14:paraId="1A804655" w14:textId="13CC80A8" w:rsidR="0070156F" w:rsidRDefault="0070156F">
      <w:pPr>
        <w:pStyle w:val="Obsah3"/>
        <w:rPr>
          <w:ins w:id="164" w:author="Mgr. Marek Motyka" w:date="2020-11-18T10:26:00Z"/>
          <w:rFonts w:asciiTheme="minorHAnsi" w:eastAsiaTheme="minorEastAsia" w:hAnsiTheme="minorHAnsi" w:cstheme="minorBidi"/>
          <w:noProof/>
          <w:color w:val="auto"/>
          <w:sz w:val="22"/>
          <w:szCs w:val="22"/>
          <w:bdr w:val="none" w:sz="0" w:space="0" w:color="auto"/>
        </w:rPr>
      </w:pPr>
      <w:ins w:id="165"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"_Toc56587611"</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4.</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Zábezpeka</w:t>
        </w:r>
        <w:r>
          <w:rPr>
            <w:noProof/>
            <w:webHidden/>
          </w:rPr>
          <w:tab/>
        </w:r>
        <w:r>
          <w:rPr>
            <w:noProof/>
            <w:webHidden/>
          </w:rPr>
          <w:fldChar w:fldCharType="begin"/>
        </w:r>
        <w:r>
          <w:rPr>
            <w:noProof/>
            <w:webHidden/>
          </w:rPr>
          <w:instrText xml:space="preserve"> PAGEREF _Toc56587611 \h </w:instrText>
        </w:r>
      </w:ins>
      <w:r>
        <w:rPr>
          <w:noProof/>
          <w:webHidden/>
        </w:rPr>
      </w:r>
      <w:r>
        <w:rPr>
          <w:noProof/>
          <w:webHidden/>
        </w:rPr>
        <w:fldChar w:fldCharType="separate"/>
      </w:r>
      <w:ins w:id="166" w:author="Mgr. Marek Motyka" w:date="2020-11-18T10:26:00Z">
        <w:r>
          <w:rPr>
            <w:noProof/>
            <w:webHidden/>
          </w:rPr>
          <w:t>6</w:t>
        </w:r>
        <w:r>
          <w:rPr>
            <w:noProof/>
            <w:webHidden/>
          </w:rPr>
          <w:fldChar w:fldCharType="end"/>
        </w:r>
        <w:r w:rsidRPr="006158DB">
          <w:rPr>
            <w:rStyle w:val="Hypertextovprepojenie"/>
            <w:noProof/>
          </w:rPr>
          <w:fldChar w:fldCharType="end"/>
        </w:r>
      </w:ins>
    </w:p>
    <w:p w14:paraId="4616DDFB" w14:textId="7FF5BC14" w:rsidR="0070156F" w:rsidRDefault="0070156F">
      <w:pPr>
        <w:pStyle w:val="Obsah2"/>
        <w:rPr>
          <w:ins w:id="167" w:author="Mgr. Marek Motyka" w:date="2020-11-18T10:26:00Z"/>
          <w:rFonts w:asciiTheme="minorHAnsi" w:eastAsiaTheme="minorEastAsia" w:hAnsiTheme="minorHAnsi" w:cstheme="minorBidi"/>
          <w:noProof/>
          <w:color w:val="auto"/>
          <w:sz w:val="22"/>
          <w:szCs w:val="22"/>
          <w:bdr w:val="none" w:sz="0" w:space="0" w:color="auto"/>
        </w:rPr>
      </w:pPr>
      <w:ins w:id="168"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"_Toc56587612"</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noProof/>
          </w:rPr>
          <w:t>Otváranie a vyhodnocovanie ponúk</w:t>
        </w:r>
        <w:r>
          <w:rPr>
            <w:noProof/>
            <w:webHidden/>
          </w:rPr>
          <w:tab/>
        </w:r>
        <w:r>
          <w:rPr>
            <w:noProof/>
            <w:webHidden/>
          </w:rPr>
          <w:fldChar w:fldCharType="begin"/>
        </w:r>
        <w:r>
          <w:rPr>
            <w:noProof/>
            <w:webHidden/>
          </w:rPr>
          <w:instrText xml:space="preserve"> PAGEREF _Toc56587612 \h </w:instrText>
        </w:r>
      </w:ins>
      <w:r>
        <w:rPr>
          <w:noProof/>
          <w:webHidden/>
        </w:rPr>
      </w:r>
      <w:r>
        <w:rPr>
          <w:noProof/>
          <w:webHidden/>
        </w:rPr>
        <w:fldChar w:fldCharType="separate"/>
      </w:r>
      <w:ins w:id="169" w:author="Mgr. Marek Motyka" w:date="2020-11-18T10:26:00Z">
        <w:r>
          <w:rPr>
            <w:noProof/>
            <w:webHidden/>
          </w:rPr>
          <w:t>7</w:t>
        </w:r>
        <w:r>
          <w:rPr>
            <w:noProof/>
            <w:webHidden/>
          </w:rPr>
          <w:fldChar w:fldCharType="end"/>
        </w:r>
        <w:r w:rsidRPr="006158DB">
          <w:rPr>
            <w:rStyle w:val="Hypertextovprepojenie"/>
            <w:noProof/>
          </w:rPr>
          <w:fldChar w:fldCharType="end"/>
        </w:r>
      </w:ins>
    </w:p>
    <w:p w14:paraId="764EBB60" w14:textId="34A52E5F" w:rsidR="0070156F" w:rsidRDefault="0070156F">
      <w:pPr>
        <w:pStyle w:val="Obsah3"/>
        <w:rPr>
          <w:ins w:id="170" w:author="Mgr. Marek Motyka" w:date="2020-11-18T10:26:00Z"/>
          <w:rFonts w:asciiTheme="minorHAnsi" w:eastAsiaTheme="minorEastAsia" w:hAnsiTheme="minorHAnsi" w:cstheme="minorBidi"/>
          <w:noProof/>
          <w:color w:val="auto"/>
          <w:sz w:val="22"/>
          <w:szCs w:val="22"/>
          <w:bdr w:val="none" w:sz="0" w:space="0" w:color="auto"/>
        </w:rPr>
      </w:pPr>
      <w:ins w:id="171"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"_Toc56587613"</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5.</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Otváranie ponúk</w:t>
        </w:r>
        <w:r>
          <w:rPr>
            <w:noProof/>
            <w:webHidden/>
          </w:rPr>
          <w:tab/>
        </w:r>
        <w:r>
          <w:rPr>
            <w:noProof/>
            <w:webHidden/>
          </w:rPr>
          <w:fldChar w:fldCharType="begin"/>
        </w:r>
        <w:r>
          <w:rPr>
            <w:noProof/>
            <w:webHidden/>
          </w:rPr>
          <w:instrText xml:space="preserve"> PAGEREF _Toc56587613 \h </w:instrText>
        </w:r>
      </w:ins>
      <w:r>
        <w:rPr>
          <w:noProof/>
          <w:webHidden/>
        </w:rPr>
      </w:r>
      <w:r>
        <w:rPr>
          <w:noProof/>
          <w:webHidden/>
        </w:rPr>
        <w:fldChar w:fldCharType="separate"/>
      </w:r>
      <w:ins w:id="172" w:author="Mgr. Marek Motyka" w:date="2020-11-18T10:26:00Z">
        <w:r>
          <w:rPr>
            <w:noProof/>
            <w:webHidden/>
          </w:rPr>
          <w:t>7</w:t>
        </w:r>
        <w:r>
          <w:rPr>
            <w:noProof/>
            <w:webHidden/>
          </w:rPr>
          <w:fldChar w:fldCharType="end"/>
        </w:r>
        <w:r w:rsidRPr="006158DB">
          <w:rPr>
            <w:rStyle w:val="Hypertextovprepojenie"/>
            <w:noProof/>
          </w:rPr>
          <w:fldChar w:fldCharType="end"/>
        </w:r>
      </w:ins>
    </w:p>
    <w:p w14:paraId="45773FDF" w14:textId="4450C81A" w:rsidR="0070156F" w:rsidRDefault="0070156F">
      <w:pPr>
        <w:pStyle w:val="Obsah3"/>
        <w:rPr>
          <w:ins w:id="173" w:author="Mgr. Marek Motyka" w:date="2020-11-18T10:26:00Z"/>
          <w:rFonts w:asciiTheme="minorHAnsi" w:eastAsiaTheme="minorEastAsia" w:hAnsiTheme="minorHAnsi" w:cstheme="minorBidi"/>
          <w:noProof/>
          <w:color w:val="auto"/>
          <w:sz w:val="22"/>
          <w:szCs w:val="22"/>
          <w:bdr w:val="none" w:sz="0" w:space="0" w:color="auto"/>
        </w:rPr>
      </w:pPr>
      <w:ins w:id="174"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"_Toc56587614"</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6.</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Vyhodnotenie splnenia podmienok účasti a vyhodnocovanie ponúk</w:t>
        </w:r>
        <w:r>
          <w:rPr>
            <w:noProof/>
            <w:webHidden/>
          </w:rPr>
          <w:tab/>
        </w:r>
        <w:r>
          <w:rPr>
            <w:noProof/>
            <w:webHidden/>
          </w:rPr>
          <w:fldChar w:fldCharType="begin"/>
        </w:r>
        <w:r>
          <w:rPr>
            <w:noProof/>
            <w:webHidden/>
          </w:rPr>
          <w:instrText xml:space="preserve"> PAGEREF _Toc56587614 \h </w:instrText>
        </w:r>
      </w:ins>
      <w:r>
        <w:rPr>
          <w:noProof/>
          <w:webHidden/>
        </w:rPr>
      </w:r>
      <w:r>
        <w:rPr>
          <w:noProof/>
          <w:webHidden/>
        </w:rPr>
        <w:fldChar w:fldCharType="separate"/>
      </w:r>
      <w:ins w:id="175" w:author="Mgr. Marek Motyka" w:date="2020-11-18T10:26:00Z">
        <w:r>
          <w:rPr>
            <w:noProof/>
            <w:webHidden/>
          </w:rPr>
          <w:t>7</w:t>
        </w:r>
        <w:r>
          <w:rPr>
            <w:noProof/>
            <w:webHidden/>
          </w:rPr>
          <w:fldChar w:fldCharType="end"/>
        </w:r>
        <w:r w:rsidRPr="006158DB">
          <w:rPr>
            <w:rStyle w:val="Hypertextovprepojenie"/>
            <w:noProof/>
          </w:rPr>
          <w:fldChar w:fldCharType="end"/>
        </w:r>
      </w:ins>
    </w:p>
    <w:p w14:paraId="0ADA1A5E" w14:textId="05C2AE4C" w:rsidR="0070156F" w:rsidRDefault="0070156F">
      <w:pPr>
        <w:pStyle w:val="Obsah2"/>
        <w:rPr>
          <w:ins w:id="176" w:author="Mgr. Marek Motyka" w:date="2020-11-18T10:26:00Z"/>
          <w:rFonts w:asciiTheme="minorHAnsi" w:eastAsiaTheme="minorEastAsia" w:hAnsiTheme="minorHAnsi" w:cstheme="minorBidi"/>
          <w:noProof/>
          <w:color w:val="auto"/>
          <w:sz w:val="22"/>
          <w:szCs w:val="22"/>
          <w:bdr w:val="none" w:sz="0" w:space="0" w:color="auto"/>
        </w:rPr>
      </w:pPr>
      <w:ins w:id="177"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"_Toc56587615"</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noProof/>
          </w:rPr>
          <w:t>Ukončenie súťaže</w:t>
        </w:r>
        <w:r>
          <w:rPr>
            <w:noProof/>
            <w:webHidden/>
          </w:rPr>
          <w:tab/>
        </w:r>
        <w:r>
          <w:rPr>
            <w:noProof/>
            <w:webHidden/>
          </w:rPr>
          <w:fldChar w:fldCharType="begin"/>
        </w:r>
        <w:r>
          <w:rPr>
            <w:noProof/>
            <w:webHidden/>
          </w:rPr>
          <w:instrText xml:space="preserve"> PAGEREF _Toc56587615 \h </w:instrText>
        </w:r>
      </w:ins>
      <w:r>
        <w:rPr>
          <w:noProof/>
          <w:webHidden/>
        </w:rPr>
      </w:r>
      <w:r>
        <w:rPr>
          <w:noProof/>
          <w:webHidden/>
        </w:rPr>
        <w:fldChar w:fldCharType="separate"/>
      </w:r>
      <w:ins w:id="178" w:author="Mgr. Marek Motyka" w:date="2020-11-18T10:26:00Z">
        <w:r>
          <w:rPr>
            <w:noProof/>
            <w:webHidden/>
          </w:rPr>
          <w:t>7</w:t>
        </w:r>
        <w:r>
          <w:rPr>
            <w:noProof/>
            <w:webHidden/>
          </w:rPr>
          <w:fldChar w:fldCharType="end"/>
        </w:r>
        <w:r w:rsidRPr="006158DB">
          <w:rPr>
            <w:rStyle w:val="Hypertextovprepojenie"/>
            <w:noProof/>
          </w:rPr>
          <w:fldChar w:fldCharType="end"/>
        </w:r>
      </w:ins>
    </w:p>
    <w:p w14:paraId="6C323F25" w14:textId="082DBE6C" w:rsidR="0070156F" w:rsidRDefault="0070156F">
      <w:pPr>
        <w:pStyle w:val="Obsah3"/>
        <w:rPr>
          <w:ins w:id="179" w:author="Mgr. Marek Motyka" w:date="2020-11-18T10:26:00Z"/>
          <w:rFonts w:asciiTheme="minorHAnsi" w:eastAsiaTheme="minorEastAsia" w:hAnsiTheme="minorHAnsi" w:cstheme="minorBidi"/>
          <w:noProof/>
          <w:color w:val="auto"/>
          <w:sz w:val="22"/>
          <w:szCs w:val="22"/>
          <w:bdr w:val="none" w:sz="0" w:space="0" w:color="auto"/>
        </w:rPr>
      </w:pPr>
      <w:ins w:id="180"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"_Toc56587616"</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7.</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Informácia o výsledku vyhodnotenia ponúk</w:t>
        </w:r>
        <w:r>
          <w:rPr>
            <w:noProof/>
            <w:webHidden/>
          </w:rPr>
          <w:tab/>
        </w:r>
        <w:r>
          <w:rPr>
            <w:noProof/>
            <w:webHidden/>
          </w:rPr>
          <w:fldChar w:fldCharType="begin"/>
        </w:r>
        <w:r>
          <w:rPr>
            <w:noProof/>
            <w:webHidden/>
          </w:rPr>
          <w:instrText xml:space="preserve"> PAGEREF _Toc56587616 \h </w:instrText>
        </w:r>
      </w:ins>
      <w:r>
        <w:rPr>
          <w:noProof/>
          <w:webHidden/>
        </w:rPr>
      </w:r>
      <w:r>
        <w:rPr>
          <w:noProof/>
          <w:webHidden/>
        </w:rPr>
        <w:fldChar w:fldCharType="separate"/>
      </w:r>
      <w:ins w:id="181" w:author="Mgr. Marek Motyka" w:date="2020-11-18T10:26:00Z">
        <w:r>
          <w:rPr>
            <w:noProof/>
            <w:webHidden/>
          </w:rPr>
          <w:t>7</w:t>
        </w:r>
        <w:r>
          <w:rPr>
            <w:noProof/>
            <w:webHidden/>
          </w:rPr>
          <w:fldChar w:fldCharType="end"/>
        </w:r>
        <w:r w:rsidRPr="006158DB">
          <w:rPr>
            <w:rStyle w:val="Hypertextovprepojenie"/>
            <w:noProof/>
          </w:rPr>
          <w:fldChar w:fldCharType="end"/>
        </w:r>
      </w:ins>
    </w:p>
    <w:p w14:paraId="5EAD54B8" w14:textId="7D63FB6E" w:rsidR="0070156F" w:rsidRDefault="0070156F">
      <w:pPr>
        <w:pStyle w:val="Obsah3"/>
        <w:rPr>
          <w:ins w:id="182" w:author="Mgr. Marek Motyka" w:date="2020-11-18T10:26:00Z"/>
          <w:rFonts w:asciiTheme="minorHAnsi" w:eastAsiaTheme="minorEastAsia" w:hAnsiTheme="minorHAnsi" w:cstheme="minorBidi"/>
          <w:noProof/>
          <w:color w:val="auto"/>
          <w:sz w:val="22"/>
          <w:szCs w:val="22"/>
          <w:bdr w:val="none" w:sz="0" w:space="0" w:color="auto"/>
        </w:rPr>
      </w:pPr>
      <w:ins w:id="183"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"_Toc56587617"</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8.</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Súčinnosť úspešného uchádzača potrebná na uzavretie zmluvy/rámcovej dohody</w:t>
        </w:r>
        <w:r>
          <w:rPr>
            <w:noProof/>
            <w:webHidden/>
          </w:rPr>
          <w:tab/>
        </w:r>
        <w:r>
          <w:rPr>
            <w:noProof/>
            <w:webHidden/>
          </w:rPr>
          <w:fldChar w:fldCharType="begin"/>
        </w:r>
        <w:r>
          <w:rPr>
            <w:noProof/>
            <w:webHidden/>
          </w:rPr>
          <w:instrText xml:space="preserve"> PAGEREF _Toc56587617 \h </w:instrText>
        </w:r>
      </w:ins>
      <w:r>
        <w:rPr>
          <w:noProof/>
          <w:webHidden/>
        </w:rPr>
      </w:r>
      <w:r>
        <w:rPr>
          <w:noProof/>
          <w:webHidden/>
        </w:rPr>
        <w:fldChar w:fldCharType="separate"/>
      </w:r>
      <w:ins w:id="184" w:author="Mgr. Marek Motyka" w:date="2020-11-18T10:26:00Z">
        <w:r>
          <w:rPr>
            <w:noProof/>
            <w:webHidden/>
          </w:rPr>
          <w:t>7</w:t>
        </w:r>
        <w:r>
          <w:rPr>
            <w:noProof/>
            <w:webHidden/>
          </w:rPr>
          <w:fldChar w:fldCharType="end"/>
        </w:r>
        <w:r w:rsidRPr="006158DB">
          <w:rPr>
            <w:rStyle w:val="Hypertextovprepojenie"/>
            <w:noProof/>
          </w:rPr>
          <w:fldChar w:fldCharType="end"/>
        </w:r>
      </w:ins>
    </w:p>
    <w:p w14:paraId="3A97EE70" w14:textId="76AAD931" w:rsidR="0070156F" w:rsidRDefault="0070156F">
      <w:pPr>
        <w:pStyle w:val="Obsah3"/>
        <w:rPr>
          <w:ins w:id="185" w:author="Mgr. Marek Motyka" w:date="2020-11-18T10:26:00Z"/>
          <w:rFonts w:asciiTheme="minorHAnsi" w:eastAsiaTheme="minorEastAsia" w:hAnsiTheme="minorHAnsi" w:cstheme="minorBidi"/>
          <w:noProof/>
          <w:color w:val="auto"/>
          <w:sz w:val="22"/>
          <w:szCs w:val="22"/>
          <w:bdr w:val="none" w:sz="0" w:space="0" w:color="auto"/>
        </w:rPr>
      </w:pPr>
      <w:ins w:id="186"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"_Toc56587618"</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9.</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Uzavretie zmluvy/ rámcovej dohody</w:t>
        </w:r>
        <w:r>
          <w:rPr>
            <w:noProof/>
            <w:webHidden/>
          </w:rPr>
          <w:tab/>
        </w:r>
        <w:r>
          <w:rPr>
            <w:noProof/>
            <w:webHidden/>
          </w:rPr>
          <w:fldChar w:fldCharType="begin"/>
        </w:r>
        <w:r>
          <w:rPr>
            <w:noProof/>
            <w:webHidden/>
          </w:rPr>
          <w:instrText xml:space="preserve"> PAGEREF _Toc56587618 \h </w:instrText>
        </w:r>
      </w:ins>
      <w:r>
        <w:rPr>
          <w:noProof/>
          <w:webHidden/>
        </w:rPr>
      </w:r>
      <w:r>
        <w:rPr>
          <w:noProof/>
          <w:webHidden/>
        </w:rPr>
        <w:fldChar w:fldCharType="separate"/>
      </w:r>
      <w:ins w:id="187" w:author="Mgr. Marek Motyka" w:date="2020-11-18T10:26:00Z">
        <w:r>
          <w:rPr>
            <w:noProof/>
            <w:webHidden/>
          </w:rPr>
          <w:t>8</w:t>
        </w:r>
        <w:r>
          <w:rPr>
            <w:noProof/>
            <w:webHidden/>
          </w:rPr>
          <w:fldChar w:fldCharType="end"/>
        </w:r>
        <w:r w:rsidRPr="006158DB">
          <w:rPr>
            <w:rStyle w:val="Hypertextovprepojenie"/>
            <w:noProof/>
          </w:rPr>
          <w:fldChar w:fldCharType="end"/>
        </w:r>
      </w:ins>
    </w:p>
    <w:p w14:paraId="71A2FF20" w14:textId="602A3CDE" w:rsidR="0070156F" w:rsidRDefault="0070156F">
      <w:pPr>
        <w:pStyle w:val="Obsah2"/>
        <w:rPr>
          <w:ins w:id="188" w:author="Mgr. Marek Motyka" w:date="2020-11-18T10:26:00Z"/>
          <w:rFonts w:asciiTheme="minorHAnsi" w:eastAsiaTheme="minorEastAsia" w:hAnsiTheme="minorHAnsi" w:cstheme="minorBidi"/>
          <w:noProof/>
          <w:color w:val="auto"/>
          <w:sz w:val="22"/>
          <w:szCs w:val="22"/>
          <w:bdr w:val="none" w:sz="0" w:space="0" w:color="auto"/>
        </w:rPr>
      </w:pPr>
      <w:ins w:id="189"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"_Toc56587619"</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noProof/>
          </w:rPr>
          <w:t>Ostatné</w:t>
        </w:r>
        <w:r>
          <w:rPr>
            <w:noProof/>
            <w:webHidden/>
          </w:rPr>
          <w:tab/>
        </w:r>
        <w:r>
          <w:rPr>
            <w:noProof/>
            <w:webHidden/>
          </w:rPr>
          <w:fldChar w:fldCharType="begin"/>
        </w:r>
        <w:r>
          <w:rPr>
            <w:noProof/>
            <w:webHidden/>
          </w:rPr>
          <w:instrText xml:space="preserve"> PAGEREF _Toc56587619 \h </w:instrText>
        </w:r>
      </w:ins>
      <w:r>
        <w:rPr>
          <w:noProof/>
          <w:webHidden/>
        </w:rPr>
      </w:r>
      <w:r>
        <w:rPr>
          <w:noProof/>
          <w:webHidden/>
        </w:rPr>
        <w:fldChar w:fldCharType="separate"/>
      </w:r>
      <w:ins w:id="190" w:author="Mgr. Marek Motyka" w:date="2020-11-18T10:26:00Z">
        <w:r>
          <w:rPr>
            <w:noProof/>
            <w:webHidden/>
          </w:rPr>
          <w:t>8</w:t>
        </w:r>
        <w:r>
          <w:rPr>
            <w:noProof/>
            <w:webHidden/>
          </w:rPr>
          <w:fldChar w:fldCharType="end"/>
        </w:r>
        <w:r w:rsidRPr="006158DB">
          <w:rPr>
            <w:rStyle w:val="Hypertextovprepojenie"/>
            <w:noProof/>
          </w:rPr>
          <w:fldChar w:fldCharType="end"/>
        </w:r>
      </w:ins>
    </w:p>
    <w:p w14:paraId="1522508F" w14:textId="60AA70AE" w:rsidR="0070156F" w:rsidRDefault="0070156F">
      <w:pPr>
        <w:pStyle w:val="Obsah3"/>
        <w:rPr>
          <w:ins w:id="191" w:author="Mgr. Marek Motyka" w:date="2020-11-18T10:26:00Z"/>
          <w:rFonts w:asciiTheme="minorHAnsi" w:eastAsiaTheme="minorEastAsia" w:hAnsiTheme="minorHAnsi" w:cstheme="minorBidi"/>
          <w:noProof/>
          <w:color w:val="auto"/>
          <w:sz w:val="22"/>
          <w:szCs w:val="22"/>
          <w:bdr w:val="none" w:sz="0" w:space="0" w:color="auto"/>
        </w:rPr>
      </w:pPr>
      <w:ins w:id="192"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"_Toc56587620"</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10.</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Zdroj finančných prostriedkov</w:t>
        </w:r>
        <w:r>
          <w:rPr>
            <w:noProof/>
            <w:webHidden/>
          </w:rPr>
          <w:tab/>
        </w:r>
        <w:r>
          <w:rPr>
            <w:noProof/>
            <w:webHidden/>
          </w:rPr>
          <w:fldChar w:fldCharType="begin"/>
        </w:r>
        <w:r>
          <w:rPr>
            <w:noProof/>
            <w:webHidden/>
          </w:rPr>
          <w:instrText xml:space="preserve"> PAGEREF _Toc56587620 \h </w:instrText>
        </w:r>
      </w:ins>
      <w:r>
        <w:rPr>
          <w:noProof/>
          <w:webHidden/>
        </w:rPr>
      </w:r>
      <w:r>
        <w:rPr>
          <w:noProof/>
          <w:webHidden/>
        </w:rPr>
        <w:fldChar w:fldCharType="separate"/>
      </w:r>
      <w:ins w:id="193" w:author="Mgr. Marek Motyka" w:date="2020-11-18T10:26:00Z">
        <w:r>
          <w:rPr>
            <w:noProof/>
            <w:webHidden/>
          </w:rPr>
          <w:t>8</w:t>
        </w:r>
        <w:r>
          <w:rPr>
            <w:noProof/>
            <w:webHidden/>
          </w:rPr>
          <w:fldChar w:fldCharType="end"/>
        </w:r>
        <w:r w:rsidRPr="006158DB">
          <w:rPr>
            <w:rStyle w:val="Hypertextovprepojenie"/>
            <w:noProof/>
          </w:rPr>
          <w:fldChar w:fldCharType="end"/>
        </w:r>
      </w:ins>
    </w:p>
    <w:p w14:paraId="60794102" w14:textId="2F7DCF41" w:rsidR="0070156F" w:rsidRDefault="0070156F">
      <w:pPr>
        <w:pStyle w:val="Obsah3"/>
        <w:rPr>
          <w:ins w:id="194" w:author="Mgr. Marek Motyka" w:date="2020-11-18T10:26:00Z"/>
          <w:rFonts w:asciiTheme="minorHAnsi" w:eastAsiaTheme="minorEastAsia" w:hAnsiTheme="minorHAnsi" w:cstheme="minorBidi"/>
          <w:noProof/>
          <w:color w:val="auto"/>
          <w:sz w:val="22"/>
          <w:szCs w:val="22"/>
          <w:bdr w:val="none" w:sz="0" w:space="0" w:color="auto"/>
        </w:rPr>
      </w:pPr>
      <w:ins w:id="195"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"_Toc56587621"</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11.</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Skupina dodávateľov</w:t>
        </w:r>
        <w:r>
          <w:rPr>
            <w:noProof/>
            <w:webHidden/>
          </w:rPr>
          <w:tab/>
        </w:r>
        <w:r>
          <w:rPr>
            <w:noProof/>
            <w:webHidden/>
          </w:rPr>
          <w:fldChar w:fldCharType="begin"/>
        </w:r>
        <w:r>
          <w:rPr>
            <w:noProof/>
            <w:webHidden/>
          </w:rPr>
          <w:instrText xml:space="preserve"> PAGEREF _Toc56587621 \h </w:instrText>
        </w:r>
      </w:ins>
      <w:r>
        <w:rPr>
          <w:noProof/>
          <w:webHidden/>
        </w:rPr>
      </w:r>
      <w:r>
        <w:rPr>
          <w:noProof/>
          <w:webHidden/>
        </w:rPr>
        <w:fldChar w:fldCharType="separate"/>
      </w:r>
      <w:ins w:id="196" w:author="Mgr. Marek Motyka" w:date="2020-11-18T10:26:00Z">
        <w:r>
          <w:rPr>
            <w:noProof/>
            <w:webHidden/>
          </w:rPr>
          <w:t>8</w:t>
        </w:r>
        <w:r>
          <w:rPr>
            <w:noProof/>
            <w:webHidden/>
          </w:rPr>
          <w:fldChar w:fldCharType="end"/>
        </w:r>
        <w:r w:rsidRPr="006158DB">
          <w:rPr>
            <w:rStyle w:val="Hypertextovprepojenie"/>
            <w:noProof/>
          </w:rPr>
          <w:fldChar w:fldCharType="end"/>
        </w:r>
      </w:ins>
    </w:p>
    <w:p w14:paraId="26BFD95F" w14:textId="7630C487" w:rsidR="0070156F" w:rsidRDefault="0070156F">
      <w:pPr>
        <w:pStyle w:val="Obsah3"/>
        <w:rPr>
          <w:ins w:id="197" w:author="Mgr. Marek Motyka" w:date="2020-11-18T10:26:00Z"/>
          <w:rFonts w:asciiTheme="minorHAnsi" w:eastAsiaTheme="minorEastAsia" w:hAnsiTheme="minorHAnsi" w:cstheme="minorBidi"/>
          <w:noProof/>
          <w:color w:val="auto"/>
          <w:sz w:val="22"/>
          <w:szCs w:val="22"/>
          <w:bdr w:val="none" w:sz="0" w:space="0" w:color="auto"/>
        </w:rPr>
      </w:pPr>
      <w:ins w:id="198"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"_Toc56587622"</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12.</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Variantné riešenie</w:t>
        </w:r>
        <w:r>
          <w:rPr>
            <w:noProof/>
            <w:webHidden/>
          </w:rPr>
          <w:tab/>
        </w:r>
        <w:r>
          <w:rPr>
            <w:noProof/>
            <w:webHidden/>
          </w:rPr>
          <w:fldChar w:fldCharType="begin"/>
        </w:r>
        <w:r>
          <w:rPr>
            <w:noProof/>
            <w:webHidden/>
          </w:rPr>
          <w:instrText xml:space="preserve"> PAGEREF _Toc56587622 \h </w:instrText>
        </w:r>
      </w:ins>
      <w:r>
        <w:rPr>
          <w:noProof/>
          <w:webHidden/>
        </w:rPr>
      </w:r>
      <w:r>
        <w:rPr>
          <w:noProof/>
          <w:webHidden/>
        </w:rPr>
        <w:fldChar w:fldCharType="separate"/>
      </w:r>
      <w:ins w:id="199" w:author="Mgr. Marek Motyka" w:date="2020-11-18T10:26:00Z">
        <w:r>
          <w:rPr>
            <w:noProof/>
            <w:webHidden/>
          </w:rPr>
          <w:t>8</w:t>
        </w:r>
        <w:r>
          <w:rPr>
            <w:noProof/>
            <w:webHidden/>
          </w:rPr>
          <w:fldChar w:fldCharType="end"/>
        </w:r>
        <w:r w:rsidRPr="006158DB">
          <w:rPr>
            <w:rStyle w:val="Hypertextovprepojenie"/>
            <w:noProof/>
          </w:rPr>
          <w:fldChar w:fldCharType="end"/>
        </w:r>
      </w:ins>
    </w:p>
    <w:p w14:paraId="2902DDB7" w14:textId="55B219B6" w:rsidR="0070156F" w:rsidRDefault="0070156F">
      <w:pPr>
        <w:pStyle w:val="Obsah1"/>
        <w:rPr>
          <w:ins w:id="200" w:author="Mgr. Marek Motyka" w:date="2020-11-18T10:26:00Z"/>
          <w:rFonts w:asciiTheme="minorHAnsi" w:eastAsiaTheme="minorEastAsia" w:hAnsiTheme="minorHAnsi" w:cstheme="minorBidi"/>
          <w:noProof/>
          <w:color w:val="auto"/>
          <w:sz w:val="22"/>
          <w:szCs w:val="22"/>
          <w:bdr w:val="none" w:sz="0" w:space="0" w:color="auto"/>
        </w:rPr>
      </w:pPr>
      <w:ins w:id="201"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"_Toc56587623"</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B.</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Návrh zmluvy</w:t>
        </w:r>
        <w:r>
          <w:rPr>
            <w:noProof/>
            <w:webHidden/>
          </w:rPr>
          <w:tab/>
        </w:r>
        <w:r>
          <w:rPr>
            <w:noProof/>
            <w:webHidden/>
          </w:rPr>
          <w:fldChar w:fldCharType="begin"/>
        </w:r>
        <w:r>
          <w:rPr>
            <w:noProof/>
            <w:webHidden/>
          </w:rPr>
          <w:instrText xml:space="preserve"> PAGEREF _Toc56587623 \h </w:instrText>
        </w:r>
      </w:ins>
      <w:r>
        <w:rPr>
          <w:noProof/>
          <w:webHidden/>
        </w:rPr>
      </w:r>
      <w:r>
        <w:rPr>
          <w:noProof/>
          <w:webHidden/>
        </w:rPr>
        <w:fldChar w:fldCharType="separate"/>
      </w:r>
      <w:ins w:id="202" w:author="Mgr. Marek Motyka" w:date="2020-11-18T10:26:00Z">
        <w:r>
          <w:rPr>
            <w:noProof/>
            <w:webHidden/>
          </w:rPr>
          <w:t>9</w:t>
        </w:r>
        <w:r>
          <w:rPr>
            <w:noProof/>
            <w:webHidden/>
          </w:rPr>
          <w:fldChar w:fldCharType="end"/>
        </w:r>
        <w:r w:rsidRPr="006158DB">
          <w:rPr>
            <w:rStyle w:val="Hypertextovprepojenie"/>
            <w:noProof/>
          </w:rPr>
          <w:fldChar w:fldCharType="end"/>
        </w:r>
      </w:ins>
    </w:p>
    <w:p w14:paraId="6E0084E7" w14:textId="3C1AA50F" w:rsidR="0070156F" w:rsidRDefault="0070156F">
      <w:pPr>
        <w:pStyle w:val="Obsah1"/>
        <w:rPr>
          <w:ins w:id="203" w:author="Mgr. Marek Motyka" w:date="2020-11-18T10:26:00Z"/>
          <w:rFonts w:asciiTheme="minorHAnsi" w:eastAsiaTheme="minorEastAsia" w:hAnsiTheme="minorHAnsi" w:cstheme="minorBidi"/>
          <w:noProof/>
          <w:color w:val="auto"/>
          <w:sz w:val="22"/>
          <w:szCs w:val="22"/>
          <w:bdr w:val="none" w:sz="0" w:space="0" w:color="auto"/>
        </w:rPr>
      </w:pPr>
      <w:ins w:id="204"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"_Toc56587624"</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C.</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Opis predmetu zákazky</w:t>
        </w:r>
        <w:r>
          <w:rPr>
            <w:noProof/>
            <w:webHidden/>
          </w:rPr>
          <w:tab/>
        </w:r>
        <w:r>
          <w:rPr>
            <w:noProof/>
            <w:webHidden/>
          </w:rPr>
          <w:fldChar w:fldCharType="begin"/>
        </w:r>
        <w:r>
          <w:rPr>
            <w:noProof/>
            <w:webHidden/>
          </w:rPr>
          <w:instrText xml:space="preserve"> PAGEREF _Toc56587624 \h </w:instrText>
        </w:r>
      </w:ins>
      <w:r>
        <w:rPr>
          <w:noProof/>
          <w:webHidden/>
        </w:rPr>
      </w:r>
      <w:r>
        <w:rPr>
          <w:noProof/>
          <w:webHidden/>
        </w:rPr>
        <w:fldChar w:fldCharType="separate"/>
      </w:r>
      <w:ins w:id="205" w:author="Mgr. Marek Motyka" w:date="2020-11-18T10:26:00Z">
        <w:r>
          <w:rPr>
            <w:noProof/>
            <w:webHidden/>
          </w:rPr>
          <w:t>10</w:t>
        </w:r>
        <w:r>
          <w:rPr>
            <w:noProof/>
            <w:webHidden/>
          </w:rPr>
          <w:fldChar w:fldCharType="end"/>
        </w:r>
        <w:r w:rsidRPr="006158DB">
          <w:rPr>
            <w:rStyle w:val="Hypertextovprepojenie"/>
            <w:noProof/>
          </w:rPr>
          <w:fldChar w:fldCharType="end"/>
        </w:r>
      </w:ins>
    </w:p>
    <w:p w14:paraId="24F78070" w14:textId="3EC5A77C" w:rsidR="0070156F" w:rsidRDefault="0070156F">
      <w:pPr>
        <w:pStyle w:val="Obsah3"/>
        <w:rPr>
          <w:ins w:id="206" w:author="Mgr. Marek Motyka" w:date="2020-11-18T10:26:00Z"/>
          <w:rFonts w:asciiTheme="minorHAnsi" w:eastAsiaTheme="minorEastAsia" w:hAnsiTheme="minorHAnsi" w:cstheme="minorBidi"/>
          <w:noProof/>
          <w:color w:val="auto"/>
          <w:sz w:val="22"/>
          <w:szCs w:val="22"/>
          <w:bdr w:val="none" w:sz="0" w:space="0" w:color="auto"/>
        </w:rPr>
      </w:pPr>
      <w:ins w:id="207"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"_Toc56587625"</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1.</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Názov predmetu zákazky</w:t>
        </w:r>
        <w:r>
          <w:rPr>
            <w:noProof/>
            <w:webHidden/>
          </w:rPr>
          <w:tab/>
        </w:r>
        <w:r>
          <w:rPr>
            <w:noProof/>
            <w:webHidden/>
          </w:rPr>
          <w:fldChar w:fldCharType="begin"/>
        </w:r>
        <w:r>
          <w:rPr>
            <w:noProof/>
            <w:webHidden/>
          </w:rPr>
          <w:instrText xml:space="preserve"> PAGEREF _Toc56587625 \h </w:instrText>
        </w:r>
      </w:ins>
      <w:r>
        <w:rPr>
          <w:noProof/>
          <w:webHidden/>
        </w:rPr>
      </w:r>
      <w:r>
        <w:rPr>
          <w:noProof/>
          <w:webHidden/>
        </w:rPr>
        <w:fldChar w:fldCharType="separate"/>
      </w:r>
      <w:ins w:id="208" w:author="Mgr. Marek Motyka" w:date="2020-11-18T10:26:00Z">
        <w:r>
          <w:rPr>
            <w:noProof/>
            <w:webHidden/>
          </w:rPr>
          <w:t>10</w:t>
        </w:r>
        <w:r>
          <w:rPr>
            <w:noProof/>
            <w:webHidden/>
          </w:rPr>
          <w:fldChar w:fldCharType="end"/>
        </w:r>
        <w:r w:rsidRPr="006158DB">
          <w:rPr>
            <w:rStyle w:val="Hypertextovprepojenie"/>
            <w:noProof/>
          </w:rPr>
          <w:fldChar w:fldCharType="end"/>
        </w:r>
      </w:ins>
    </w:p>
    <w:p w14:paraId="46071F88" w14:textId="2C7BDF39" w:rsidR="0070156F" w:rsidRDefault="0070156F">
      <w:pPr>
        <w:pStyle w:val="Obsah3"/>
        <w:rPr>
          <w:ins w:id="209" w:author="Mgr. Marek Motyka" w:date="2020-11-18T10:26:00Z"/>
          <w:rFonts w:asciiTheme="minorHAnsi" w:eastAsiaTheme="minorEastAsia" w:hAnsiTheme="minorHAnsi" w:cstheme="minorBidi"/>
          <w:noProof/>
          <w:color w:val="auto"/>
          <w:sz w:val="22"/>
          <w:szCs w:val="22"/>
          <w:bdr w:val="none" w:sz="0" w:space="0" w:color="auto"/>
        </w:rPr>
      </w:pPr>
      <w:ins w:id="210"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"_Toc56587626"</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2.</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Opis predmetu zákazky</w:t>
        </w:r>
        <w:r>
          <w:rPr>
            <w:noProof/>
            <w:webHidden/>
          </w:rPr>
          <w:tab/>
        </w:r>
        <w:r>
          <w:rPr>
            <w:noProof/>
            <w:webHidden/>
          </w:rPr>
          <w:fldChar w:fldCharType="begin"/>
        </w:r>
        <w:r>
          <w:rPr>
            <w:noProof/>
            <w:webHidden/>
          </w:rPr>
          <w:instrText xml:space="preserve"> PAGEREF _Toc56587626 \h </w:instrText>
        </w:r>
      </w:ins>
      <w:r>
        <w:rPr>
          <w:noProof/>
          <w:webHidden/>
        </w:rPr>
      </w:r>
      <w:r>
        <w:rPr>
          <w:noProof/>
          <w:webHidden/>
        </w:rPr>
        <w:fldChar w:fldCharType="separate"/>
      </w:r>
      <w:ins w:id="211" w:author="Mgr. Marek Motyka" w:date="2020-11-18T10:26:00Z">
        <w:r>
          <w:rPr>
            <w:noProof/>
            <w:webHidden/>
          </w:rPr>
          <w:t>10</w:t>
        </w:r>
        <w:r>
          <w:rPr>
            <w:noProof/>
            <w:webHidden/>
          </w:rPr>
          <w:fldChar w:fldCharType="end"/>
        </w:r>
        <w:r w:rsidRPr="006158DB">
          <w:rPr>
            <w:rStyle w:val="Hypertextovprepojenie"/>
            <w:noProof/>
          </w:rPr>
          <w:fldChar w:fldCharType="end"/>
        </w:r>
      </w:ins>
    </w:p>
    <w:p w14:paraId="1A516BE4" w14:textId="3F23F5EB" w:rsidR="0070156F" w:rsidRDefault="0070156F">
      <w:pPr>
        <w:pStyle w:val="Obsah1"/>
        <w:rPr>
          <w:ins w:id="212" w:author="Mgr. Marek Motyka" w:date="2020-11-18T10:26:00Z"/>
          <w:rFonts w:asciiTheme="minorHAnsi" w:eastAsiaTheme="minorEastAsia" w:hAnsiTheme="minorHAnsi" w:cstheme="minorBidi"/>
          <w:noProof/>
          <w:color w:val="auto"/>
          <w:sz w:val="22"/>
          <w:szCs w:val="22"/>
          <w:bdr w:val="none" w:sz="0" w:space="0" w:color="auto"/>
        </w:rPr>
      </w:pPr>
      <w:ins w:id="213"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"_Toc56587627"</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D.</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Kritériá na vyhodnotenie ponúk a spôsob ich uplatnenia</w:t>
        </w:r>
        <w:r>
          <w:rPr>
            <w:noProof/>
            <w:webHidden/>
          </w:rPr>
          <w:tab/>
        </w:r>
        <w:r>
          <w:rPr>
            <w:noProof/>
            <w:webHidden/>
          </w:rPr>
          <w:fldChar w:fldCharType="begin"/>
        </w:r>
        <w:r>
          <w:rPr>
            <w:noProof/>
            <w:webHidden/>
          </w:rPr>
          <w:instrText xml:space="preserve"> PAGEREF _Toc56587627 \h </w:instrText>
        </w:r>
      </w:ins>
      <w:r>
        <w:rPr>
          <w:noProof/>
          <w:webHidden/>
        </w:rPr>
      </w:r>
      <w:r>
        <w:rPr>
          <w:noProof/>
          <w:webHidden/>
        </w:rPr>
        <w:fldChar w:fldCharType="separate"/>
      </w:r>
      <w:ins w:id="214" w:author="Mgr. Marek Motyka" w:date="2020-11-18T10:26:00Z">
        <w:r>
          <w:rPr>
            <w:noProof/>
            <w:webHidden/>
          </w:rPr>
          <w:t>11</w:t>
        </w:r>
        <w:r>
          <w:rPr>
            <w:noProof/>
            <w:webHidden/>
          </w:rPr>
          <w:fldChar w:fldCharType="end"/>
        </w:r>
        <w:r w:rsidRPr="006158DB">
          <w:rPr>
            <w:rStyle w:val="Hypertextovprepojenie"/>
            <w:noProof/>
          </w:rPr>
          <w:fldChar w:fldCharType="end"/>
        </w:r>
      </w:ins>
    </w:p>
    <w:p w14:paraId="40A4C83E" w14:textId="71A44345" w:rsidR="0070156F" w:rsidRDefault="0070156F">
      <w:pPr>
        <w:pStyle w:val="Obsah3"/>
        <w:rPr>
          <w:ins w:id="215" w:author="Mgr. Marek Motyka" w:date="2020-11-18T10:26:00Z"/>
          <w:rFonts w:asciiTheme="minorHAnsi" w:eastAsiaTheme="minorEastAsia" w:hAnsiTheme="minorHAnsi" w:cstheme="minorBidi"/>
          <w:noProof/>
          <w:color w:val="auto"/>
          <w:sz w:val="22"/>
          <w:szCs w:val="22"/>
          <w:bdr w:val="none" w:sz="0" w:space="0" w:color="auto"/>
        </w:rPr>
      </w:pPr>
      <w:ins w:id="216"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"_Toc56587628"</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1.</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Kritériá na vyhodnotenie ponúk</w:t>
        </w:r>
        <w:r>
          <w:rPr>
            <w:noProof/>
            <w:webHidden/>
          </w:rPr>
          <w:tab/>
        </w:r>
        <w:r>
          <w:rPr>
            <w:noProof/>
            <w:webHidden/>
          </w:rPr>
          <w:fldChar w:fldCharType="begin"/>
        </w:r>
        <w:r>
          <w:rPr>
            <w:noProof/>
            <w:webHidden/>
          </w:rPr>
          <w:instrText xml:space="preserve"> PAGEREF _Toc56587628 \h </w:instrText>
        </w:r>
      </w:ins>
      <w:r>
        <w:rPr>
          <w:noProof/>
          <w:webHidden/>
        </w:rPr>
      </w:r>
      <w:r>
        <w:rPr>
          <w:noProof/>
          <w:webHidden/>
        </w:rPr>
        <w:fldChar w:fldCharType="separate"/>
      </w:r>
      <w:ins w:id="217" w:author="Mgr. Marek Motyka" w:date="2020-11-18T10:26:00Z">
        <w:r>
          <w:rPr>
            <w:noProof/>
            <w:webHidden/>
          </w:rPr>
          <w:t>11</w:t>
        </w:r>
        <w:r>
          <w:rPr>
            <w:noProof/>
            <w:webHidden/>
          </w:rPr>
          <w:fldChar w:fldCharType="end"/>
        </w:r>
        <w:r w:rsidRPr="006158DB">
          <w:rPr>
            <w:rStyle w:val="Hypertextovprepojenie"/>
            <w:noProof/>
          </w:rPr>
          <w:fldChar w:fldCharType="end"/>
        </w:r>
      </w:ins>
    </w:p>
    <w:p w14:paraId="0CA2D821" w14:textId="7399D38B" w:rsidR="0070156F" w:rsidRDefault="0070156F">
      <w:pPr>
        <w:pStyle w:val="Obsah3"/>
        <w:rPr>
          <w:ins w:id="218" w:author="Mgr. Marek Motyka" w:date="2020-11-18T10:26:00Z"/>
          <w:rFonts w:asciiTheme="minorHAnsi" w:eastAsiaTheme="minorEastAsia" w:hAnsiTheme="minorHAnsi" w:cstheme="minorBidi"/>
          <w:noProof/>
          <w:color w:val="auto"/>
          <w:sz w:val="22"/>
          <w:szCs w:val="22"/>
          <w:bdr w:val="none" w:sz="0" w:space="0" w:color="auto"/>
        </w:rPr>
      </w:pPr>
      <w:ins w:id="219"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"_Toc56587629"</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noProof/>
          </w:rPr>
          <w:t>1.1.</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Ponuky sa v súlade s § 44 ods. 3 písm. c) ZVO a pravidlami uvedenými nižšie v tejto časti súťažných podkladov vyhodnocujú na základe najnižšej ceny.</w:t>
        </w:r>
        <w:r>
          <w:rPr>
            <w:noProof/>
            <w:webHidden/>
          </w:rPr>
          <w:tab/>
        </w:r>
        <w:r>
          <w:rPr>
            <w:noProof/>
            <w:webHidden/>
          </w:rPr>
          <w:fldChar w:fldCharType="begin"/>
        </w:r>
        <w:r>
          <w:rPr>
            <w:noProof/>
            <w:webHidden/>
          </w:rPr>
          <w:instrText xml:space="preserve"> PAGEREF _Toc56587629 \h </w:instrText>
        </w:r>
      </w:ins>
      <w:r>
        <w:rPr>
          <w:noProof/>
          <w:webHidden/>
        </w:rPr>
      </w:r>
      <w:r>
        <w:rPr>
          <w:noProof/>
          <w:webHidden/>
        </w:rPr>
        <w:fldChar w:fldCharType="separate"/>
      </w:r>
      <w:ins w:id="220" w:author="Mgr. Marek Motyka" w:date="2020-11-18T10:26:00Z">
        <w:r>
          <w:rPr>
            <w:noProof/>
            <w:webHidden/>
          </w:rPr>
          <w:t>11</w:t>
        </w:r>
        <w:r>
          <w:rPr>
            <w:noProof/>
            <w:webHidden/>
          </w:rPr>
          <w:fldChar w:fldCharType="end"/>
        </w:r>
        <w:r w:rsidRPr="006158DB">
          <w:rPr>
            <w:rStyle w:val="Hypertextovprepojenie"/>
            <w:noProof/>
          </w:rPr>
          <w:fldChar w:fldCharType="end"/>
        </w:r>
      </w:ins>
    </w:p>
    <w:p w14:paraId="5E4A2927" w14:textId="6EC5378C" w:rsidR="0070156F" w:rsidRDefault="0070156F">
      <w:pPr>
        <w:pStyle w:val="Obsah3"/>
        <w:rPr>
          <w:ins w:id="221" w:author="Mgr. Marek Motyka" w:date="2020-11-18T10:26:00Z"/>
          <w:rFonts w:asciiTheme="minorHAnsi" w:eastAsiaTheme="minorEastAsia" w:hAnsiTheme="minorHAnsi" w:cstheme="minorBidi"/>
          <w:noProof/>
          <w:color w:val="auto"/>
          <w:sz w:val="22"/>
          <w:szCs w:val="22"/>
          <w:bdr w:val="none" w:sz="0" w:space="0" w:color="auto"/>
        </w:rPr>
      </w:pPr>
      <w:ins w:id="222"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"_Toc56587630"</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noProof/>
          </w:rPr>
          <w:t>1.2.</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Kritériom na vyhodnotenie ponúk v rámci tohto postupu verejného obstarávania je nákladová cena za predmet zákazky v EUR s DPH - za roky 2021 až 2031, tak ako je uvedené v príslušnom riadku návrhu na plnenie kritérií podľa časti E súťažných podkladov.</w:t>
        </w:r>
        <w:r>
          <w:rPr>
            <w:noProof/>
            <w:webHidden/>
          </w:rPr>
          <w:tab/>
        </w:r>
        <w:r>
          <w:rPr>
            <w:noProof/>
            <w:webHidden/>
          </w:rPr>
          <w:fldChar w:fldCharType="begin"/>
        </w:r>
        <w:r>
          <w:rPr>
            <w:noProof/>
            <w:webHidden/>
          </w:rPr>
          <w:instrText xml:space="preserve"> PAGEREF _Toc56587630 \h </w:instrText>
        </w:r>
      </w:ins>
      <w:r>
        <w:rPr>
          <w:noProof/>
          <w:webHidden/>
        </w:rPr>
      </w:r>
      <w:r>
        <w:rPr>
          <w:noProof/>
          <w:webHidden/>
        </w:rPr>
        <w:fldChar w:fldCharType="separate"/>
      </w:r>
      <w:ins w:id="223" w:author="Mgr. Marek Motyka" w:date="2020-11-18T10:26:00Z">
        <w:r>
          <w:rPr>
            <w:noProof/>
            <w:webHidden/>
          </w:rPr>
          <w:t>11</w:t>
        </w:r>
        <w:r>
          <w:rPr>
            <w:noProof/>
            <w:webHidden/>
          </w:rPr>
          <w:fldChar w:fldCharType="end"/>
        </w:r>
        <w:r w:rsidRPr="006158DB">
          <w:rPr>
            <w:rStyle w:val="Hypertextovprepojenie"/>
            <w:noProof/>
          </w:rPr>
          <w:fldChar w:fldCharType="end"/>
        </w:r>
      </w:ins>
    </w:p>
    <w:p w14:paraId="5E199BBA" w14:textId="547F9C4A" w:rsidR="0070156F" w:rsidRDefault="0070156F">
      <w:pPr>
        <w:pStyle w:val="Obsah3"/>
        <w:rPr>
          <w:ins w:id="224" w:author="Mgr. Marek Motyka" w:date="2020-11-18T10:26:00Z"/>
          <w:rFonts w:asciiTheme="minorHAnsi" w:eastAsiaTheme="minorEastAsia" w:hAnsiTheme="minorHAnsi" w:cstheme="minorBidi"/>
          <w:noProof/>
          <w:color w:val="auto"/>
          <w:sz w:val="22"/>
          <w:szCs w:val="22"/>
          <w:bdr w:val="none" w:sz="0" w:space="0" w:color="auto"/>
        </w:rPr>
      </w:pPr>
      <w:ins w:id="225"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"_Toc56587631"</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noProof/>
          </w:rPr>
          <w:t>1.3.</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Nákladovú cenu za predmet zákazky v EUR s DPH - za roky 2021 až 2031 uchádzač vypočíta v súlade s návrhom na plnenie kritérií podľa časti E súťažných podkladov.</w:t>
        </w:r>
        <w:r>
          <w:rPr>
            <w:noProof/>
            <w:webHidden/>
          </w:rPr>
          <w:tab/>
        </w:r>
        <w:r>
          <w:rPr>
            <w:noProof/>
            <w:webHidden/>
          </w:rPr>
          <w:fldChar w:fldCharType="begin"/>
        </w:r>
        <w:r>
          <w:rPr>
            <w:noProof/>
            <w:webHidden/>
          </w:rPr>
          <w:instrText xml:space="preserve"> PAGEREF _Toc56587631 \h </w:instrText>
        </w:r>
      </w:ins>
      <w:r>
        <w:rPr>
          <w:noProof/>
          <w:webHidden/>
        </w:rPr>
      </w:r>
      <w:r>
        <w:rPr>
          <w:noProof/>
          <w:webHidden/>
        </w:rPr>
        <w:fldChar w:fldCharType="separate"/>
      </w:r>
      <w:ins w:id="226" w:author="Mgr. Marek Motyka" w:date="2020-11-18T10:26:00Z">
        <w:r>
          <w:rPr>
            <w:noProof/>
            <w:webHidden/>
          </w:rPr>
          <w:t>11</w:t>
        </w:r>
        <w:r>
          <w:rPr>
            <w:noProof/>
            <w:webHidden/>
          </w:rPr>
          <w:fldChar w:fldCharType="end"/>
        </w:r>
        <w:r w:rsidRPr="006158DB">
          <w:rPr>
            <w:rStyle w:val="Hypertextovprepojenie"/>
            <w:noProof/>
          </w:rPr>
          <w:fldChar w:fldCharType="end"/>
        </w:r>
      </w:ins>
    </w:p>
    <w:p w14:paraId="17781141" w14:textId="41571BB0" w:rsidR="0070156F" w:rsidRDefault="0070156F">
      <w:pPr>
        <w:pStyle w:val="Obsah3"/>
        <w:rPr>
          <w:ins w:id="227" w:author="Mgr. Marek Motyka" w:date="2020-11-18T10:26:00Z"/>
          <w:rFonts w:asciiTheme="minorHAnsi" w:eastAsiaTheme="minorEastAsia" w:hAnsiTheme="minorHAnsi" w:cstheme="minorBidi"/>
          <w:noProof/>
          <w:color w:val="auto"/>
          <w:sz w:val="22"/>
          <w:szCs w:val="22"/>
          <w:bdr w:val="none" w:sz="0" w:space="0" w:color="auto"/>
        </w:rPr>
      </w:pPr>
      <w:ins w:id="228"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"_Toc56587632"</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noProof/>
          </w:rPr>
          <w:t>1.4.</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Výslednú sumu uchádzač zaokrúhli na 2 (dve) desatinné miesta podľa matematických pravidiel.</w:t>
        </w:r>
        <w:r>
          <w:rPr>
            <w:noProof/>
            <w:webHidden/>
          </w:rPr>
          <w:tab/>
        </w:r>
        <w:r>
          <w:rPr>
            <w:noProof/>
            <w:webHidden/>
          </w:rPr>
          <w:fldChar w:fldCharType="begin"/>
        </w:r>
        <w:r>
          <w:rPr>
            <w:noProof/>
            <w:webHidden/>
          </w:rPr>
          <w:instrText xml:space="preserve"> PAGEREF _Toc56587632 \h </w:instrText>
        </w:r>
      </w:ins>
      <w:r>
        <w:rPr>
          <w:noProof/>
          <w:webHidden/>
        </w:rPr>
      </w:r>
      <w:r>
        <w:rPr>
          <w:noProof/>
          <w:webHidden/>
        </w:rPr>
        <w:fldChar w:fldCharType="separate"/>
      </w:r>
      <w:ins w:id="229" w:author="Mgr. Marek Motyka" w:date="2020-11-18T10:26:00Z">
        <w:r>
          <w:rPr>
            <w:noProof/>
            <w:webHidden/>
          </w:rPr>
          <w:t>11</w:t>
        </w:r>
        <w:r>
          <w:rPr>
            <w:noProof/>
            <w:webHidden/>
          </w:rPr>
          <w:fldChar w:fldCharType="end"/>
        </w:r>
        <w:r w:rsidRPr="006158DB">
          <w:rPr>
            <w:rStyle w:val="Hypertextovprepojenie"/>
            <w:noProof/>
          </w:rPr>
          <w:fldChar w:fldCharType="end"/>
        </w:r>
      </w:ins>
    </w:p>
    <w:p w14:paraId="743AA68E" w14:textId="268FF35C" w:rsidR="0070156F" w:rsidRDefault="0070156F">
      <w:pPr>
        <w:pStyle w:val="Obsah3"/>
        <w:rPr>
          <w:ins w:id="230" w:author="Mgr. Marek Motyka" w:date="2020-11-18T10:26:00Z"/>
          <w:rFonts w:asciiTheme="minorHAnsi" w:eastAsiaTheme="minorEastAsia" w:hAnsiTheme="minorHAnsi" w:cstheme="minorBidi"/>
          <w:noProof/>
          <w:color w:val="auto"/>
          <w:sz w:val="22"/>
          <w:szCs w:val="22"/>
          <w:bdr w:val="none" w:sz="0" w:space="0" w:color="auto"/>
        </w:rPr>
      </w:pPr>
      <w:ins w:id="231"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"_Toc56587633"</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2.</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Spôsob uplatnenia kritérií</w:t>
        </w:r>
        <w:r>
          <w:rPr>
            <w:noProof/>
            <w:webHidden/>
          </w:rPr>
          <w:tab/>
        </w:r>
        <w:r>
          <w:rPr>
            <w:noProof/>
            <w:webHidden/>
          </w:rPr>
          <w:fldChar w:fldCharType="begin"/>
        </w:r>
        <w:r>
          <w:rPr>
            <w:noProof/>
            <w:webHidden/>
          </w:rPr>
          <w:instrText xml:space="preserve"> PAGEREF _Toc56587633 \h </w:instrText>
        </w:r>
      </w:ins>
      <w:r>
        <w:rPr>
          <w:noProof/>
          <w:webHidden/>
        </w:rPr>
      </w:r>
      <w:r>
        <w:rPr>
          <w:noProof/>
          <w:webHidden/>
        </w:rPr>
        <w:fldChar w:fldCharType="separate"/>
      </w:r>
      <w:ins w:id="232" w:author="Mgr. Marek Motyka" w:date="2020-11-18T10:26:00Z">
        <w:r>
          <w:rPr>
            <w:noProof/>
            <w:webHidden/>
          </w:rPr>
          <w:t>11</w:t>
        </w:r>
        <w:r>
          <w:rPr>
            <w:noProof/>
            <w:webHidden/>
          </w:rPr>
          <w:fldChar w:fldCharType="end"/>
        </w:r>
        <w:r w:rsidRPr="006158DB">
          <w:rPr>
            <w:rStyle w:val="Hypertextovprepojenie"/>
            <w:noProof/>
          </w:rPr>
          <w:fldChar w:fldCharType="end"/>
        </w:r>
      </w:ins>
    </w:p>
    <w:p w14:paraId="09147B6B" w14:textId="0C698897" w:rsidR="0070156F" w:rsidRDefault="0070156F">
      <w:pPr>
        <w:pStyle w:val="Obsah1"/>
        <w:rPr>
          <w:ins w:id="233" w:author="Mgr. Marek Motyka" w:date="2020-11-18T10:26:00Z"/>
          <w:rFonts w:asciiTheme="minorHAnsi" w:eastAsiaTheme="minorEastAsia" w:hAnsiTheme="minorHAnsi" w:cstheme="minorBidi"/>
          <w:noProof/>
          <w:color w:val="auto"/>
          <w:sz w:val="22"/>
          <w:szCs w:val="22"/>
          <w:bdr w:val="none" w:sz="0" w:space="0" w:color="auto"/>
        </w:rPr>
      </w:pPr>
      <w:ins w:id="234"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"_Toc56587634"</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eastAsia="Trebuchet MS" w:cs="Trebuchet MS"/>
            <w:noProof/>
          </w:rPr>
          <w:t>E.</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Návrh na plnenie kritérií</w:t>
        </w:r>
        <w:r>
          <w:rPr>
            <w:noProof/>
            <w:webHidden/>
          </w:rPr>
          <w:tab/>
        </w:r>
        <w:r>
          <w:rPr>
            <w:noProof/>
            <w:webHidden/>
          </w:rPr>
          <w:fldChar w:fldCharType="begin"/>
        </w:r>
        <w:r>
          <w:rPr>
            <w:noProof/>
            <w:webHidden/>
          </w:rPr>
          <w:instrText xml:space="preserve"> PAGEREF _Toc56587634 \h </w:instrText>
        </w:r>
      </w:ins>
      <w:r>
        <w:rPr>
          <w:noProof/>
          <w:webHidden/>
        </w:rPr>
      </w:r>
      <w:r>
        <w:rPr>
          <w:noProof/>
          <w:webHidden/>
        </w:rPr>
        <w:fldChar w:fldCharType="separate"/>
      </w:r>
      <w:ins w:id="235" w:author="Mgr. Marek Motyka" w:date="2020-11-18T10:26:00Z">
        <w:r>
          <w:rPr>
            <w:noProof/>
            <w:webHidden/>
          </w:rPr>
          <w:t>12</w:t>
        </w:r>
        <w:r>
          <w:rPr>
            <w:noProof/>
            <w:webHidden/>
          </w:rPr>
          <w:fldChar w:fldCharType="end"/>
        </w:r>
        <w:r w:rsidRPr="006158DB">
          <w:rPr>
            <w:rStyle w:val="Hypertextovprepojenie"/>
            <w:noProof/>
          </w:rPr>
          <w:fldChar w:fldCharType="end"/>
        </w:r>
      </w:ins>
    </w:p>
    <w:p w14:paraId="71CF65A6" w14:textId="140E0288" w:rsidR="0070156F" w:rsidRDefault="0070156F">
      <w:pPr>
        <w:pStyle w:val="Obsah1"/>
        <w:rPr>
          <w:ins w:id="236" w:author="Mgr. Marek Motyka" w:date="2020-11-18T10:26:00Z"/>
          <w:rFonts w:asciiTheme="minorHAnsi" w:eastAsiaTheme="minorEastAsia" w:hAnsiTheme="minorHAnsi" w:cstheme="minorBidi"/>
          <w:noProof/>
          <w:color w:val="auto"/>
          <w:sz w:val="22"/>
          <w:szCs w:val="22"/>
          <w:bdr w:val="none" w:sz="0" w:space="0" w:color="auto"/>
        </w:rPr>
      </w:pPr>
      <w:ins w:id="237"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"_Toc56587635"</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ascii="Trebuchet MS" w:eastAsia="Trebuchet MS" w:hAnsi="Trebuchet MS" w:cs="Trebuchet MS"/>
            <w:noProof/>
          </w:rPr>
          <w:t>F.</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Súhlas uchádzača s obsahom návrhu zmluvy</w:t>
        </w:r>
        <w:r>
          <w:rPr>
            <w:noProof/>
            <w:webHidden/>
          </w:rPr>
          <w:tab/>
        </w:r>
        <w:r>
          <w:rPr>
            <w:noProof/>
            <w:webHidden/>
          </w:rPr>
          <w:fldChar w:fldCharType="begin"/>
        </w:r>
        <w:r>
          <w:rPr>
            <w:noProof/>
            <w:webHidden/>
          </w:rPr>
          <w:instrText xml:space="preserve"> PAGEREF _Toc56587635 \h </w:instrText>
        </w:r>
      </w:ins>
      <w:r>
        <w:rPr>
          <w:noProof/>
          <w:webHidden/>
        </w:rPr>
      </w:r>
      <w:r>
        <w:rPr>
          <w:noProof/>
          <w:webHidden/>
        </w:rPr>
        <w:fldChar w:fldCharType="separate"/>
      </w:r>
      <w:ins w:id="238" w:author="Mgr. Marek Motyka" w:date="2020-11-18T10:26:00Z">
        <w:r>
          <w:rPr>
            <w:noProof/>
            <w:webHidden/>
          </w:rPr>
          <w:t>13</w:t>
        </w:r>
        <w:r>
          <w:rPr>
            <w:noProof/>
            <w:webHidden/>
          </w:rPr>
          <w:fldChar w:fldCharType="end"/>
        </w:r>
        <w:r w:rsidRPr="006158DB">
          <w:rPr>
            <w:rStyle w:val="Hypertextovprepojenie"/>
            <w:noProof/>
          </w:rPr>
          <w:fldChar w:fldCharType="end"/>
        </w:r>
      </w:ins>
    </w:p>
    <w:p w14:paraId="3C7B90D5" w14:textId="53F87CB9" w:rsidR="0070156F" w:rsidRDefault="0070156F">
      <w:pPr>
        <w:pStyle w:val="Obsah1"/>
        <w:rPr>
          <w:ins w:id="239" w:author="Mgr. Marek Motyka" w:date="2020-11-18T10:26:00Z"/>
          <w:rFonts w:asciiTheme="minorHAnsi" w:eastAsiaTheme="minorEastAsia" w:hAnsiTheme="minorHAnsi" w:cstheme="minorBidi"/>
          <w:noProof/>
          <w:color w:val="auto"/>
          <w:sz w:val="22"/>
          <w:szCs w:val="22"/>
          <w:bdr w:val="none" w:sz="0" w:space="0" w:color="auto"/>
        </w:rPr>
      </w:pPr>
      <w:ins w:id="240"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"_Toc56587636"</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ascii="Trebuchet MS" w:eastAsia="Trebuchet MS" w:hAnsi="Trebuchet MS" w:cs="Trebuchet MS"/>
            <w:noProof/>
          </w:rPr>
          <w:t>G.</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Podiel zákazky zadávaný subdodávateľom</w:t>
        </w:r>
        <w:r>
          <w:rPr>
            <w:noProof/>
            <w:webHidden/>
          </w:rPr>
          <w:tab/>
        </w:r>
        <w:r>
          <w:rPr>
            <w:noProof/>
            <w:webHidden/>
          </w:rPr>
          <w:fldChar w:fldCharType="begin"/>
        </w:r>
        <w:r>
          <w:rPr>
            <w:noProof/>
            <w:webHidden/>
          </w:rPr>
          <w:instrText xml:space="preserve"> PAGEREF _Toc56587636 \h </w:instrText>
        </w:r>
      </w:ins>
      <w:r>
        <w:rPr>
          <w:noProof/>
          <w:webHidden/>
        </w:rPr>
      </w:r>
      <w:r>
        <w:rPr>
          <w:noProof/>
          <w:webHidden/>
        </w:rPr>
        <w:fldChar w:fldCharType="separate"/>
      </w:r>
      <w:ins w:id="241" w:author="Mgr. Marek Motyka" w:date="2020-11-18T10:26:00Z">
        <w:r>
          <w:rPr>
            <w:noProof/>
            <w:webHidden/>
          </w:rPr>
          <w:t>14</w:t>
        </w:r>
        <w:r>
          <w:rPr>
            <w:noProof/>
            <w:webHidden/>
          </w:rPr>
          <w:fldChar w:fldCharType="end"/>
        </w:r>
        <w:r w:rsidRPr="006158DB">
          <w:rPr>
            <w:rStyle w:val="Hypertextovprepojenie"/>
            <w:noProof/>
          </w:rPr>
          <w:fldChar w:fldCharType="end"/>
        </w:r>
      </w:ins>
    </w:p>
    <w:p w14:paraId="6B701B36" w14:textId="4EBF1453" w:rsidR="0070156F" w:rsidRDefault="0070156F">
      <w:pPr>
        <w:pStyle w:val="Obsah1"/>
        <w:rPr>
          <w:ins w:id="242" w:author="Mgr. Marek Motyka" w:date="2020-11-18T10:26:00Z"/>
          <w:rFonts w:asciiTheme="minorHAnsi" w:eastAsiaTheme="minorEastAsia" w:hAnsiTheme="minorHAnsi" w:cstheme="minorBidi"/>
          <w:noProof/>
          <w:color w:val="auto"/>
          <w:sz w:val="22"/>
          <w:szCs w:val="22"/>
          <w:bdr w:val="none" w:sz="0" w:space="0" w:color="auto"/>
        </w:rPr>
      </w:pPr>
      <w:ins w:id="243" w:author="Mgr. Marek Motyka" w:date="2020-11-18T10:26:00Z">
        <w:r w:rsidRPr="006158DB">
          <w:rPr>
            <w:rStyle w:val="Hypertextovprepojenie"/>
            <w:noProof/>
          </w:rPr>
          <w:fldChar w:fldCharType="begin"/>
        </w:r>
        <w:r w:rsidRPr="006158DB">
          <w:rPr>
            <w:rStyle w:val="Hypertextovprepojenie"/>
            <w:noProof/>
          </w:rPr>
          <w:instrText xml:space="preserve"> </w:instrText>
        </w:r>
        <w:r>
          <w:rPr>
            <w:noProof/>
          </w:rPr>
          <w:instrText>HYPERLINK \l "_Toc56587637"</w:instrText>
        </w:r>
        <w:r w:rsidRPr="006158DB">
          <w:rPr>
            <w:rStyle w:val="Hypertextovprepojenie"/>
            <w:noProof/>
          </w:rPr>
          <w:instrText xml:space="preserve"> </w:instrText>
        </w:r>
        <w:r w:rsidRPr="006158DB">
          <w:rPr>
            <w:rStyle w:val="Hypertextovprepojenie"/>
            <w:noProof/>
          </w:rPr>
          <w:fldChar w:fldCharType="separate"/>
        </w:r>
        <w:r w:rsidRPr="006158DB">
          <w:rPr>
            <w:rStyle w:val="Hypertextovprepojenie"/>
            <w:rFonts w:ascii="Trebuchet MS" w:eastAsia="Trebuchet MS" w:hAnsi="Trebuchet MS" w:cs="Trebuchet MS"/>
            <w:noProof/>
          </w:rPr>
          <w:t>H.</w:t>
        </w:r>
        <w:r>
          <w:rPr>
            <w:rFonts w:asciiTheme="minorHAnsi" w:eastAsiaTheme="minorEastAsia" w:hAnsiTheme="minorHAnsi" w:cstheme="minorBidi"/>
            <w:noProof/>
            <w:color w:val="auto"/>
            <w:sz w:val="22"/>
            <w:szCs w:val="22"/>
            <w:bdr w:val="none" w:sz="0" w:space="0" w:color="auto"/>
          </w:rPr>
          <w:tab/>
        </w:r>
        <w:r w:rsidRPr="006158DB">
          <w:rPr>
            <w:rStyle w:val="Hypertextovprepojenie"/>
            <w:noProof/>
          </w:rPr>
          <w:t>Prílohy k súťažným podkladom</w:t>
        </w:r>
        <w:r>
          <w:rPr>
            <w:noProof/>
            <w:webHidden/>
          </w:rPr>
          <w:tab/>
        </w:r>
        <w:r>
          <w:rPr>
            <w:noProof/>
            <w:webHidden/>
          </w:rPr>
          <w:fldChar w:fldCharType="begin"/>
        </w:r>
        <w:r>
          <w:rPr>
            <w:noProof/>
            <w:webHidden/>
          </w:rPr>
          <w:instrText xml:space="preserve"> PAGEREF _Toc56587637 \h </w:instrText>
        </w:r>
      </w:ins>
      <w:r>
        <w:rPr>
          <w:noProof/>
          <w:webHidden/>
        </w:rPr>
      </w:r>
      <w:r>
        <w:rPr>
          <w:noProof/>
          <w:webHidden/>
        </w:rPr>
        <w:fldChar w:fldCharType="separate"/>
      </w:r>
      <w:ins w:id="244" w:author="Mgr. Marek Motyka" w:date="2020-11-18T10:26:00Z">
        <w:r>
          <w:rPr>
            <w:noProof/>
            <w:webHidden/>
          </w:rPr>
          <w:t>16</w:t>
        </w:r>
        <w:r>
          <w:rPr>
            <w:noProof/>
            <w:webHidden/>
          </w:rPr>
          <w:fldChar w:fldCharType="end"/>
        </w:r>
        <w:r w:rsidRPr="006158DB">
          <w:rPr>
            <w:rStyle w:val="Hypertextovprepojenie"/>
            <w:noProof/>
          </w:rPr>
          <w:fldChar w:fldCharType="end"/>
        </w:r>
      </w:ins>
    </w:p>
    <w:p w14:paraId="35FAA2C3" w14:textId="29D670CE" w:rsidR="00002BC5" w:rsidDel="0070156F" w:rsidRDefault="00002BC5">
      <w:pPr>
        <w:pStyle w:val="Obsah1"/>
        <w:rPr>
          <w:del w:id="245" w:author="Mgr. Marek Motyka" w:date="2020-11-18T10:26:00Z"/>
          <w:rFonts w:asciiTheme="minorHAnsi" w:eastAsiaTheme="minorEastAsia" w:hAnsiTheme="minorHAnsi" w:cstheme="minorBidi"/>
          <w:noProof/>
          <w:color w:val="auto"/>
          <w:sz w:val="22"/>
          <w:szCs w:val="22"/>
          <w:bdr w:val="none" w:sz="0" w:space="0" w:color="auto"/>
        </w:rPr>
      </w:pPr>
      <w:del w:id="246" w:author="Mgr. Marek Motyka" w:date="2020-11-18T10:26:00Z">
        <w:r w:rsidRPr="0070156F" w:rsidDel="0070156F">
          <w:rPr>
            <w:rPrChange w:id="247" w:author="Mgr. Marek Motyka" w:date="2020-11-18T10:26:00Z">
              <w:rPr>
                <w:rStyle w:val="Hypertextovprepojenie"/>
                <w:rFonts w:eastAsia="Trebuchet MS" w:cs="Trebuchet MS"/>
                <w:noProof/>
              </w:rPr>
            </w:rPrChange>
          </w:rPr>
          <w:delText>A.</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248" w:author="Mgr. Marek Motyka" w:date="2020-11-18T10:26:00Z">
              <w:rPr>
                <w:rStyle w:val="Hypertextovprepojenie"/>
                <w:noProof/>
              </w:rPr>
            </w:rPrChange>
          </w:rPr>
          <w:delText>Podmienky súťaže</w:delText>
        </w:r>
        <w:r w:rsidDel="0070156F">
          <w:rPr>
            <w:noProof/>
            <w:webHidden/>
          </w:rPr>
          <w:tab/>
        </w:r>
        <w:r w:rsidR="00A178B1" w:rsidDel="0070156F">
          <w:rPr>
            <w:noProof/>
            <w:webHidden/>
          </w:rPr>
          <w:delText>3</w:delText>
        </w:r>
      </w:del>
    </w:p>
    <w:p w14:paraId="6B42D3A7" w14:textId="3DBE50E7" w:rsidR="00002BC5" w:rsidDel="0070156F" w:rsidRDefault="00002BC5">
      <w:pPr>
        <w:pStyle w:val="Obsah2"/>
        <w:rPr>
          <w:del w:id="249" w:author="Mgr. Marek Motyka" w:date="2020-11-18T10:26:00Z"/>
          <w:rFonts w:asciiTheme="minorHAnsi" w:eastAsiaTheme="minorEastAsia" w:hAnsiTheme="minorHAnsi" w:cstheme="minorBidi"/>
          <w:noProof/>
          <w:color w:val="auto"/>
          <w:sz w:val="22"/>
          <w:szCs w:val="22"/>
          <w:bdr w:val="none" w:sz="0" w:space="0" w:color="auto"/>
        </w:rPr>
      </w:pPr>
      <w:del w:id="250" w:author="Mgr. Marek Motyka" w:date="2020-11-18T10:26:00Z">
        <w:r w:rsidRPr="0070156F" w:rsidDel="0070156F">
          <w:rPr>
            <w:rPrChange w:id="251" w:author="Mgr. Marek Motyka" w:date="2020-11-18T10:26:00Z">
              <w:rPr>
                <w:rStyle w:val="Hypertextovprepojenie"/>
                <w:noProof/>
              </w:rPr>
            </w:rPrChange>
          </w:rPr>
          <w:delText>Komunikácia</w:delText>
        </w:r>
        <w:r w:rsidDel="0070156F">
          <w:rPr>
            <w:noProof/>
            <w:webHidden/>
          </w:rPr>
          <w:tab/>
        </w:r>
        <w:r w:rsidR="00A178B1" w:rsidDel="0070156F">
          <w:rPr>
            <w:noProof/>
            <w:webHidden/>
          </w:rPr>
          <w:delText>3</w:delText>
        </w:r>
      </w:del>
    </w:p>
    <w:p w14:paraId="7DBE8C13" w14:textId="62C28B93" w:rsidR="00002BC5" w:rsidDel="0070156F" w:rsidRDefault="00002BC5">
      <w:pPr>
        <w:pStyle w:val="Obsah3"/>
        <w:rPr>
          <w:del w:id="252" w:author="Mgr. Marek Motyka" w:date="2020-11-18T10:26:00Z"/>
          <w:rFonts w:asciiTheme="minorHAnsi" w:eastAsiaTheme="minorEastAsia" w:hAnsiTheme="minorHAnsi" w:cstheme="minorBidi"/>
          <w:noProof/>
          <w:color w:val="auto"/>
          <w:sz w:val="22"/>
          <w:szCs w:val="22"/>
          <w:bdr w:val="none" w:sz="0" w:space="0" w:color="auto"/>
        </w:rPr>
      </w:pPr>
      <w:del w:id="253" w:author="Mgr. Marek Motyka" w:date="2020-11-18T10:26:00Z">
        <w:r w:rsidRPr="0070156F" w:rsidDel="0070156F">
          <w:rPr>
            <w:rPrChange w:id="254" w:author="Mgr. Marek Motyka" w:date="2020-11-18T10:26:00Z">
              <w:rPr>
                <w:rStyle w:val="Hypertextovprepojenie"/>
                <w:rFonts w:eastAsia="Trebuchet MS" w:cs="Trebuchet MS"/>
                <w:noProof/>
              </w:rPr>
            </w:rPrChange>
          </w:rPr>
          <w:delText>1.</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255" w:author="Mgr. Marek Motyka" w:date="2020-11-18T10:26:00Z">
              <w:rPr>
                <w:rStyle w:val="Hypertextovprepojenie"/>
                <w:noProof/>
              </w:rPr>
            </w:rPrChange>
          </w:rPr>
          <w:delText>Komunikácia medzi verejným obstarávateľom a záujemcami/uchádzačmi</w:delText>
        </w:r>
        <w:r w:rsidDel="0070156F">
          <w:rPr>
            <w:noProof/>
            <w:webHidden/>
          </w:rPr>
          <w:tab/>
        </w:r>
        <w:r w:rsidR="00A178B1" w:rsidDel="0070156F">
          <w:rPr>
            <w:noProof/>
            <w:webHidden/>
          </w:rPr>
          <w:delText>3</w:delText>
        </w:r>
      </w:del>
    </w:p>
    <w:p w14:paraId="1210B003" w14:textId="7989EE58" w:rsidR="00002BC5" w:rsidDel="0070156F" w:rsidRDefault="00002BC5">
      <w:pPr>
        <w:pStyle w:val="Obsah2"/>
        <w:rPr>
          <w:del w:id="256" w:author="Mgr. Marek Motyka" w:date="2020-11-18T10:26:00Z"/>
          <w:rFonts w:asciiTheme="minorHAnsi" w:eastAsiaTheme="minorEastAsia" w:hAnsiTheme="minorHAnsi" w:cstheme="minorBidi"/>
          <w:noProof/>
          <w:color w:val="auto"/>
          <w:sz w:val="22"/>
          <w:szCs w:val="22"/>
          <w:bdr w:val="none" w:sz="0" w:space="0" w:color="auto"/>
        </w:rPr>
      </w:pPr>
      <w:del w:id="257" w:author="Mgr. Marek Motyka" w:date="2020-11-18T10:26:00Z">
        <w:r w:rsidRPr="0070156F" w:rsidDel="0070156F">
          <w:rPr>
            <w:rPrChange w:id="258" w:author="Mgr. Marek Motyka" w:date="2020-11-18T10:26:00Z">
              <w:rPr>
                <w:rStyle w:val="Hypertextovprepojenie"/>
                <w:noProof/>
              </w:rPr>
            </w:rPrChange>
          </w:rPr>
          <w:delText>Predkladanie ponuky a jej obsah</w:delText>
        </w:r>
        <w:r w:rsidDel="0070156F">
          <w:rPr>
            <w:noProof/>
            <w:webHidden/>
          </w:rPr>
          <w:tab/>
        </w:r>
        <w:r w:rsidR="00A178B1" w:rsidDel="0070156F">
          <w:rPr>
            <w:noProof/>
            <w:webHidden/>
          </w:rPr>
          <w:delText>4</w:delText>
        </w:r>
      </w:del>
    </w:p>
    <w:p w14:paraId="253D275A" w14:textId="4C08F735" w:rsidR="00002BC5" w:rsidDel="0070156F" w:rsidRDefault="00002BC5">
      <w:pPr>
        <w:pStyle w:val="Obsah3"/>
        <w:rPr>
          <w:del w:id="259" w:author="Mgr. Marek Motyka" w:date="2020-11-18T10:26:00Z"/>
          <w:rFonts w:asciiTheme="minorHAnsi" w:eastAsiaTheme="minorEastAsia" w:hAnsiTheme="minorHAnsi" w:cstheme="minorBidi"/>
          <w:noProof/>
          <w:color w:val="auto"/>
          <w:sz w:val="22"/>
          <w:szCs w:val="22"/>
          <w:bdr w:val="none" w:sz="0" w:space="0" w:color="auto"/>
        </w:rPr>
      </w:pPr>
      <w:del w:id="260" w:author="Mgr. Marek Motyka" w:date="2020-11-18T10:26:00Z">
        <w:r w:rsidRPr="0070156F" w:rsidDel="0070156F">
          <w:rPr>
            <w:rPrChange w:id="261" w:author="Mgr. Marek Motyka" w:date="2020-11-18T10:26:00Z">
              <w:rPr>
                <w:rStyle w:val="Hypertextovprepojenie"/>
                <w:rFonts w:eastAsia="Trebuchet MS" w:cs="Trebuchet MS"/>
                <w:noProof/>
              </w:rPr>
            </w:rPrChange>
          </w:rPr>
          <w:delText>2.</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262" w:author="Mgr. Marek Motyka" w:date="2020-11-18T10:26:00Z">
              <w:rPr>
                <w:rStyle w:val="Hypertextovprepojenie"/>
                <w:noProof/>
              </w:rPr>
            </w:rPrChange>
          </w:rPr>
          <w:delText>Predkladanie ponuky</w:delText>
        </w:r>
        <w:r w:rsidDel="0070156F">
          <w:rPr>
            <w:noProof/>
            <w:webHidden/>
          </w:rPr>
          <w:tab/>
        </w:r>
        <w:r w:rsidR="00A178B1" w:rsidDel="0070156F">
          <w:rPr>
            <w:noProof/>
            <w:webHidden/>
          </w:rPr>
          <w:delText>4</w:delText>
        </w:r>
      </w:del>
    </w:p>
    <w:p w14:paraId="361B6D61" w14:textId="4D7BBB93" w:rsidR="00002BC5" w:rsidDel="0070156F" w:rsidRDefault="00002BC5">
      <w:pPr>
        <w:pStyle w:val="Obsah3"/>
        <w:rPr>
          <w:del w:id="263" w:author="Mgr. Marek Motyka" w:date="2020-11-18T10:26:00Z"/>
          <w:rFonts w:asciiTheme="minorHAnsi" w:eastAsiaTheme="minorEastAsia" w:hAnsiTheme="minorHAnsi" w:cstheme="minorBidi"/>
          <w:noProof/>
          <w:color w:val="auto"/>
          <w:sz w:val="22"/>
          <w:szCs w:val="22"/>
          <w:bdr w:val="none" w:sz="0" w:space="0" w:color="auto"/>
        </w:rPr>
      </w:pPr>
      <w:del w:id="264" w:author="Mgr. Marek Motyka" w:date="2020-11-18T10:26:00Z">
        <w:r w:rsidRPr="0070156F" w:rsidDel="0070156F">
          <w:rPr>
            <w:rPrChange w:id="265" w:author="Mgr. Marek Motyka" w:date="2020-11-18T10:26:00Z">
              <w:rPr>
                <w:rStyle w:val="Hypertextovprepojenie"/>
                <w:rFonts w:eastAsia="Trebuchet MS" w:cs="Trebuchet MS"/>
                <w:noProof/>
              </w:rPr>
            </w:rPrChange>
          </w:rPr>
          <w:delText>3.</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266" w:author="Mgr. Marek Motyka" w:date="2020-11-18T10:26:00Z">
              <w:rPr>
                <w:rStyle w:val="Hypertextovprepojenie"/>
                <w:noProof/>
              </w:rPr>
            </w:rPrChange>
          </w:rPr>
          <w:delText>Obsah ponuky</w:delText>
        </w:r>
        <w:r w:rsidDel="0070156F">
          <w:rPr>
            <w:noProof/>
            <w:webHidden/>
          </w:rPr>
          <w:tab/>
        </w:r>
        <w:r w:rsidR="00A178B1" w:rsidDel="0070156F">
          <w:rPr>
            <w:noProof/>
            <w:webHidden/>
          </w:rPr>
          <w:delText>5</w:delText>
        </w:r>
      </w:del>
    </w:p>
    <w:p w14:paraId="553FF93B" w14:textId="3E0E4762" w:rsidR="00002BC5" w:rsidDel="0070156F" w:rsidRDefault="00002BC5">
      <w:pPr>
        <w:pStyle w:val="Obsah3"/>
        <w:rPr>
          <w:del w:id="267" w:author="Mgr. Marek Motyka" w:date="2020-11-18T10:26:00Z"/>
          <w:rFonts w:asciiTheme="minorHAnsi" w:eastAsiaTheme="minorEastAsia" w:hAnsiTheme="minorHAnsi" w:cstheme="minorBidi"/>
          <w:noProof/>
          <w:color w:val="auto"/>
          <w:sz w:val="22"/>
          <w:szCs w:val="22"/>
          <w:bdr w:val="none" w:sz="0" w:space="0" w:color="auto"/>
        </w:rPr>
      </w:pPr>
      <w:del w:id="268" w:author="Mgr. Marek Motyka" w:date="2020-11-18T10:26:00Z">
        <w:r w:rsidRPr="0070156F" w:rsidDel="0070156F">
          <w:rPr>
            <w:rPrChange w:id="269" w:author="Mgr. Marek Motyka" w:date="2020-11-18T10:26:00Z">
              <w:rPr>
                <w:rStyle w:val="Hypertextovprepojenie"/>
                <w:rFonts w:eastAsia="Trebuchet MS" w:cs="Trebuchet MS"/>
                <w:noProof/>
              </w:rPr>
            </w:rPrChange>
          </w:rPr>
          <w:delText>4.</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270" w:author="Mgr. Marek Motyka" w:date="2020-11-18T10:26:00Z">
              <w:rPr>
                <w:rStyle w:val="Hypertextovprepojenie"/>
                <w:noProof/>
              </w:rPr>
            </w:rPrChange>
          </w:rPr>
          <w:delText>Zábezpeka</w:delText>
        </w:r>
        <w:r w:rsidDel="0070156F">
          <w:rPr>
            <w:noProof/>
            <w:webHidden/>
          </w:rPr>
          <w:tab/>
        </w:r>
        <w:r w:rsidR="00A178B1" w:rsidDel="0070156F">
          <w:rPr>
            <w:noProof/>
            <w:webHidden/>
          </w:rPr>
          <w:delText>6</w:delText>
        </w:r>
      </w:del>
    </w:p>
    <w:p w14:paraId="124921DB" w14:textId="0EBE2DDD" w:rsidR="00002BC5" w:rsidDel="0070156F" w:rsidRDefault="00002BC5">
      <w:pPr>
        <w:pStyle w:val="Obsah2"/>
        <w:rPr>
          <w:del w:id="271" w:author="Mgr. Marek Motyka" w:date="2020-11-18T10:26:00Z"/>
          <w:rFonts w:asciiTheme="minorHAnsi" w:eastAsiaTheme="minorEastAsia" w:hAnsiTheme="minorHAnsi" w:cstheme="minorBidi"/>
          <w:noProof/>
          <w:color w:val="auto"/>
          <w:sz w:val="22"/>
          <w:szCs w:val="22"/>
          <w:bdr w:val="none" w:sz="0" w:space="0" w:color="auto"/>
        </w:rPr>
      </w:pPr>
      <w:del w:id="272" w:author="Mgr. Marek Motyka" w:date="2020-11-18T10:26:00Z">
        <w:r w:rsidRPr="0070156F" w:rsidDel="0070156F">
          <w:rPr>
            <w:rPrChange w:id="273" w:author="Mgr. Marek Motyka" w:date="2020-11-18T10:26:00Z">
              <w:rPr>
                <w:rStyle w:val="Hypertextovprepojenie"/>
                <w:noProof/>
              </w:rPr>
            </w:rPrChange>
          </w:rPr>
          <w:delText>Otváranie a vyhodnocovanie ponúk</w:delText>
        </w:r>
        <w:r w:rsidDel="0070156F">
          <w:rPr>
            <w:noProof/>
            <w:webHidden/>
          </w:rPr>
          <w:tab/>
        </w:r>
        <w:r w:rsidR="00A178B1" w:rsidDel="0070156F">
          <w:rPr>
            <w:noProof/>
            <w:webHidden/>
          </w:rPr>
          <w:delText>6</w:delText>
        </w:r>
      </w:del>
    </w:p>
    <w:p w14:paraId="1AA484BC" w14:textId="1433521A" w:rsidR="00002BC5" w:rsidDel="0070156F" w:rsidRDefault="00002BC5">
      <w:pPr>
        <w:pStyle w:val="Obsah3"/>
        <w:rPr>
          <w:del w:id="274" w:author="Mgr. Marek Motyka" w:date="2020-11-18T10:26:00Z"/>
          <w:rFonts w:asciiTheme="minorHAnsi" w:eastAsiaTheme="minorEastAsia" w:hAnsiTheme="minorHAnsi" w:cstheme="minorBidi"/>
          <w:noProof/>
          <w:color w:val="auto"/>
          <w:sz w:val="22"/>
          <w:szCs w:val="22"/>
          <w:bdr w:val="none" w:sz="0" w:space="0" w:color="auto"/>
        </w:rPr>
      </w:pPr>
      <w:del w:id="275" w:author="Mgr. Marek Motyka" w:date="2020-11-18T10:26:00Z">
        <w:r w:rsidRPr="0070156F" w:rsidDel="0070156F">
          <w:rPr>
            <w:rPrChange w:id="276" w:author="Mgr. Marek Motyka" w:date="2020-11-18T10:26:00Z">
              <w:rPr>
                <w:rStyle w:val="Hypertextovprepojenie"/>
                <w:rFonts w:eastAsia="Trebuchet MS" w:cs="Trebuchet MS"/>
                <w:noProof/>
              </w:rPr>
            </w:rPrChange>
          </w:rPr>
          <w:delText>5.</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277" w:author="Mgr. Marek Motyka" w:date="2020-11-18T10:26:00Z">
              <w:rPr>
                <w:rStyle w:val="Hypertextovprepojenie"/>
                <w:noProof/>
              </w:rPr>
            </w:rPrChange>
          </w:rPr>
          <w:delText>Otváranie ponúk</w:delText>
        </w:r>
        <w:r w:rsidDel="0070156F">
          <w:rPr>
            <w:noProof/>
            <w:webHidden/>
          </w:rPr>
          <w:tab/>
        </w:r>
        <w:r w:rsidR="00A178B1" w:rsidDel="0070156F">
          <w:rPr>
            <w:noProof/>
            <w:webHidden/>
          </w:rPr>
          <w:delText>6</w:delText>
        </w:r>
      </w:del>
    </w:p>
    <w:p w14:paraId="3484E049" w14:textId="37DBBD37" w:rsidR="00002BC5" w:rsidDel="0070156F" w:rsidRDefault="00002BC5">
      <w:pPr>
        <w:pStyle w:val="Obsah3"/>
        <w:rPr>
          <w:del w:id="278" w:author="Mgr. Marek Motyka" w:date="2020-11-18T10:26:00Z"/>
          <w:rFonts w:asciiTheme="minorHAnsi" w:eastAsiaTheme="minorEastAsia" w:hAnsiTheme="minorHAnsi" w:cstheme="minorBidi"/>
          <w:noProof/>
          <w:color w:val="auto"/>
          <w:sz w:val="22"/>
          <w:szCs w:val="22"/>
          <w:bdr w:val="none" w:sz="0" w:space="0" w:color="auto"/>
        </w:rPr>
      </w:pPr>
      <w:del w:id="279" w:author="Mgr. Marek Motyka" w:date="2020-11-18T10:26:00Z">
        <w:r w:rsidRPr="0070156F" w:rsidDel="0070156F">
          <w:rPr>
            <w:rPrChange w:id="280" w:author="Mgr. Marek Motyka" w:date="2020-11-18T10:26:00Z">
              <w:rPr>
                <w:rStyle w:val="Hypertextovprepojenie"/>
                <w:rFonts w:eastAsia="Trebuchet MS" w:cs="Trebuchet MS"/>
                <w:noProof/>
              </w:rPr>
            </w:rPrChange>
          </w:rPr>
          <w:delText>6.</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281" w:author="Mgr. Marek Motyka" w:date="2020-11-18T10:26:00Z">
              <w:rPr>
                <w:rStyle w:val="Hypertextovprepojenie"/>
                <w:noProof/>
              </w:rPr>
            </w:rPrChange>
          </w:rPr>
          <w:delText>Vyhodnotenie splnenia podmienok účasti a vyhodnocovanie ponúk</w:delText>
        </w:r>
        <w:r w:rsidDel="0070156F">
          <w:rPr>
            <w:noProof/>
            <w:webHidden/>
          </w:rPr>
          <w:tab/>
        </w:r>
        <w:r w:rsidR="00A178B1" w:rsidDel="0070156F">
          <w:rPr>
            <w:noProof/>
            <w:webHidden/>
          </w:rPr>
          <w:delText>7</w:delText>
        </w:r>
      </w:del>
    </w:p>
    <w:p w14:paraId="689D2F01" w14:textId="3203ABF3" w:rsidR="00002BC5" w:rsidDel="0070156F" w:rsidRDefault="00002BC5">
      <w:pPr>
        <w:pStyle w:val="Obsah2"/>
        <w:rPr>
          <w:del w:id="282" w:author="Mgr. Marek Motyka" w:date="2020-11-18T10:26:00Z"/>
          <w:rFonts w:asciiTheme="minorHAnsi" w:eastAsiaTheme="minorEastAsia" w:hAnsiTheme="minorHAnsi" w:cstheme="minorBidi"/>
          <w:noProof/>
          <w:color w:val="auto"/>
          <w:sz w:val="22"/>
          <w:szCs w:val="22"/>
          <w:bdr w:val="none" w:sz="0" w:space="0" w:color="auto"/>
        </w:rPr>
      </w:pPr>
      <w:del w:id="283" w:author="Mgr. Marek Motyka" w:date="2020-11-18T10:26:00Z">
        <w:r w:rsidRPr="0070156F" w:rsidDel="0070156F">
          <w:rPr>
            <w:rPrChange w:id="284" w:author="Mgr. Marek Motyka" w:date="2020-11-18T10:26:00Z">
              <w:rPr>
                <w:rStyle w:val="Hypertextovprepojenie"/>
                <w:noProof/>
              </w:rPr>
            </w:rPrChange>
          </w:rPr>
          <w:delText>Ukončenie súťaže</w:delText>
        </w:r>
        <w:r w:rsidDel="0070156F">
          <w:rPr>
            <w:noProof/>
            <w:webHidden/>
          </w:rPr>
          <w:tab/>
        </w:r>
        <w:r w:rsidR="00A178B1" w:rsidDel="0070156F">
          <w:rPr>
            <w:noProof/>
            <w:webHidden/>
          </w:rPr>
          <w:delText>7</w:delText>
        </w:r>
      </w:del>
    </w:p>
    <w:p w14:paraId="71211513" w14:textId="44514F36" w:rsidR="00002BC5" w:rsidDel="0070156F" w:rsidRDefault="00002BC5">
      <w:pPr>
        <w:pStyle w:val="Obsah3"/>
        <w:rPr>
          <w:del w:id="285" w:author="Mgr. Marek Motyka" w:date="2020-11-18T10:26:00Z"/>
          <w:rFonts w:asciiTheme="minorHAnsi" w:eastAsiaTheme="minorEastAsia" w:hAnsiTheme="minorHAnsi" w:cstheme="minorBidi"/>
          <w:noProof/>
          <w:color w:val="auto"/>
          <w:sz w:val="22"/>
          <w:szCs w:val="22"/>
          <w:bdr w:val="none" w:sz="0" w:space="0" w:color="auto"/>
        </w:rPr>
      </w:pPr>
      <w:del w:id="286" w:author="Mgr. Marek Motyka" w:date="2020-11-18T10:26:00Z">
        <w:r w:rsidRPr="0070156F" w:rsidDel="0070156F">
          <w:rPr>
            <w:rPrChange w:id="287" w:author="Mgr. Marek Motyka" w:date="2020-11-18T10:26:00Z">
              <w:rPr>
                <w:rStyle w:val="Hypertextovprepojenie"/>
                <w:rFonts w:eastAsia="Trebuchet MS" w:cs="Trebuchet MS"/>
                <w:noProof/>
              </w:rPr>
            </w:rPrChange>
          </w:rPr>
          <w:delText>7.</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288" w:author="Mgr. Marek Motyka" w:date="2020-11-18T10:26:00Z">
              <w:rPr>
                <w:rStyle w:val="Hypertextovprepojenie"/>
                <w:noProof/>
              </w:rPr>
            </w:rPrChange>
          </w:rPr>
          <w:delText>Informácia o výsledku vyhodnotenia ponúk</w:delText>
        </w:r>
        <w:r w:rsidDel="0070156F">
          <w:rPr>
            <w:noProof/>
            <w:webHidden/>
          </w:rPr>
          <w:tab/>
        </w:r>
        <w:r w:rsidR="00A178B1" w:rsidDel="0070156F">
          <w:rPr>
            <w:noProof/>
            <w:webHidden/>
          </w:rPr>
          <w:delText>7</w:delText>
        </w:r>
      </w:del>
    </w:p>
    <w:p w14:paraId="1D326055" w14:textId="1032CB1A" w:rsidR="00002BC5" w:rsidDel="0070156F" w:rsidRDefault="00002BC5">
      <w:pPr>
        <w:pStyle w:val="Obsah3"/>
        <w:rPr>
          <w:del w:id="289" w:author="Mgr. Marek Motyka" w:date="2020-11-18T10:26:00Z"/>
          <w:rFonts w:asciiTheme="minorHAnsi" w:eastAsiaTheme="minorEastAsia" w:hAnsiTheme="minorHAnsi" w:cstheme="minorBidi"/>
          <w:noProof/>
          <w:color w:val="auto"/>
          <w:sz w:val="22"/>
          <w:szCs w:val="22"/>
          <w:bdr w:val="none" w:sz="0" w:space="0" w:color="auto"/>
        </w:rPr>
      </w:pPr>
      <w:del w:id="290" w:author="Mgr. Marek Motyka" w:date="2020-11-18T10:26:00Z">
        <w:r w:rsidRPr="0070156F" w:rsidDel="0070156F">
          <w:rPr>
            <w:rPrChange w:id="291" w:author="Mgr. Marek Motyka" w:date="2020-11-18T10:26:00Z">
              <w:rPr>
                <w:rStyle w:val="Hypertextovprepojenie"/>
                <w:rFonts w:eastAsia="Trebuchet MS" w:cs="Trebuchet MS"/>
                <w:noProof/>
              </w:rPr>
            </w:rPrChange>
          </w:rPr>
          <w:delText>8.</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292" w:author="Mgr. Marek Motyka" w:date="2020-11-18T10:26:00Z">
              <w:rPr>
                <w:rStyle w:val="Hypertextovprepojenie"/>
                <w:noProof/>
              </w:rPr>
            </w:rPrChange>
          </w:rPr>
          <w:delText>Súčinnosť úspešného uchádzača potrebná na uzavretie zmluvy/rámcovej dohody</w:delText>
        </w:r>
        <w:r w:rsidDel="0070156F">
          <w:rPr>
            <w:noProof/>
            <w:webHidden/>
          </w:rPr>
          <w:tab/>
        </w:r>
        <w:r w:rsidR="00A178B1" w:rsidDel="0070156F">
          <w:rPr>
            <w:noProof/>
            <w:webHidden/>
          </w:rPr>
          <w:delText>7</w:delText>
        </w:r>
      </w:del>
    </w:p>
    <w:p w14:paraId="30A65C0B" w14:textId="0BEFB046" w:rsidR="00002BC5" w:rsidDel="0070156F" w:rsidRDefault="00002BC5">
      <w:pPr>
        <w:pStyle w:val="Obsah3"/>
        <w:rPr>
          <w:del w:id="293" w:author="Mgr. Marek Motyka" w:date="2020-11-18T10:26:00Z"/>
          <w:rFonts w:asciiTheme="minorHAnsi" w:eastAsiaTheme="minorEastAsia" w:hAnsiTheme="minorHAnsi" w:cstheme="minorBidi"/>
          <w:noProof/>
          <w:color w:val="auto"/>
          <w:sz w:val="22"/>
          <w:szCs w:val="22"/>
          <w:bdr w:val="none" w:sz="0" w:space="0" w:color="auto"/>
        </w:rPr>
      </w:pPr>
      <w:del w:id="294" w:author="Mgr. Marek Motyka" w:date="2020-11-18T10:26:00Z">
        <w:r w:rsidRPr="0070156F" w:rsidDel="0070156F">
          <w:rPr>
            <w:rPrChange w:id="295" w:author="Mgr. Marek Motyka" w:date="2020-11-18T10:26:00Z">
              <w:rPr>
                <w:rStyle w:val="Hypertextovprepojenie"/>
                <w:rFonts w:eastAsia="Trebuchet MS" w:cs="Trebuchet MS"/>
                <w:noProof/>
              </w:rPr>
            </w:rPrChange>
          </w:rPr>
          <w:delText>9.</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296" w:author="Mgr. Marek Motyka" w:date="2020-11-18T10:26:00Z">
              <w:rPr>
                <w:rStyle w:val="Hypertextovprepojenie"/>
                <w:noProof/>
              </w:rPr>
            </w:rPrChange>
          </w:rPr>
          <w:delText>Uzavretie zmluvy/ rámcovej dohody</w:delText>
        </w:r>
        <w:r w:rsidDel="0070156F">
          <w:rPr>
            <w:noProof/>
            <w:webHidden/>
          </w:rPr>
          <w:tab/>
        </w:r>
        <w:r w:rsidR="00A178B1" w:rsidDel="0070156F">
          <w:rPr>
            <w:noProof/>
            <w:webHidden/>
          </w:rPr>
          <w:delText>7</w:delText>
        </w:r>
      </w:del>
    </w:p>
    <w:p w14:paraId="7925F08D" w14:textId="7AA00C80" w:rsidR="00002BC5" w:rsidDel="0070156F" w:rsidRDefault="00002BC5">
      <w:pPr>
        <w:pStyle w:val="Obsah2"/>
        <w:rPr>
          <w:del w:id="297" w:author="Mgr. Marek Motyka" w:date="2020-11-18T10:26:00Z"/>
          <w:rFonts w:asciiTheme="minorHAnsi" w:eastAsiaTheme="minorEastAsia" w:hAnsiTheme="minorHAnsi" w:cstheme="minorBidi"/>
          <w:noProof/>
          <w:color w:val="auto"/>
          <w:sz w:val="22"/>
          <w:szCs w:val="22"/>
          <w:bdr w:val="none" w:sz="0" w:space="0" w:color="auto"/>
        </w:rPr>
      </w:pPr>
      <w:del w:id="298" w:author="Mgr. Marek Motyka" w:date="2020-11-18T10:26:00Z">
        <w:r w:rsidRPr="0070156F" w:rsidDel="0070156F">
          <w:rPr>
            <w:rPrChange w:id="299" w:author="Mgr. Marek Motyka" w:date="2020-11-18T10:26:00Z">
              <w:rPr>
                <w:rStyle w:val="Hypertextovprepojenie"/>
                <w:noProof/>
              </w:rPr>
            </w:rPrChange>
          </w:rPr>
          <w:delText>Ostatné</w:delText>
        </w:r>
        <w:r w:rsidDel="0070156F">
          <w:rPr>
            <w:noProof/>
            <w:webHidden/>
          </w:rPr>
          <w:tab/>
        </w:r>
        <w:r w:rsidR="00A178B1" w:rsidDel="0070156F">
          <w:rPr>
            <w:noProof/>
            <w:webHidden/>
          </w:rPr>
          <w:delText>8</w:delText>
        </w:r>
      </w:del>
    </w:p>
    <w:p w14:paraId="3F8A5A44" w14:textId="6799952C" w:rsidR="00002BC5" w:rsidDel="0070156F" w:rsidRDefault="00002BC5">
      <w:pPr>
        <w:pStyle w:val="Obsah3"/>
        <w:rPr>
          <w:del w:id="300" w:author="Mgr. Marek Motyka" w:date="2020-11-18T10:26:00Z"/>
          <w:rFonts w:asciiTheme="minorHAnsi" w:eastAsiaTheme="minorEastAsia" w:hAnsiTheme="minorHAnsi" w:cstheme="minorBidi"/>
          <w:noProof/>
          <w:color w:val="auto"/>
          <w:sz w:val="22"/>
          <w:szCs w:val="22"/>
          <w:bdr w:val="none" w:sz="0" w:space="0" w:color="auto"/>
        </w:rPr>
      </w:pPr>
      <w:del w:id="301" w:author="Mgr. Marek Motyka" w:date="2020-11-18T10:26:00Z">
        <w:r w:rsidRPr="0070156F" w:rsidDel="0070156F">
          <w:rPr>
            <w:rPrChange w:id="302" w:author="Mgr. Marek Motyka" w:date="2020-11-18T10:26:00Z">
              <w:rPr>
                <w:rStyle w:val="Hypertextovprepojenie"/>
                <w:rFonts w:eastAsia="Trebuchet MS" w:cs="Trebuchet MS"/>
                <w:noProof/>
              </w:rPr>
            </w:rPrChange>
          </w:rPr>
          <w:delText>10.</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03" w:author="Mgr. Marek Motyka" w:date="2020-11-18T10:26:00Z">
              <w:rPr>
                <w:rStyle w:val="Hypertextovprepojenie"/>
                <w:noProof/>
              </w:rPr>
            </w:rPrChange>
          </w:rPr>
          <w:delText>Zdroj finančných prostriedkov</w:delText>
        </w:r>
        <w:r w:rsidDel="0070156F">
          <w:rPr>
            <w:noProof/>
            <w:webHidden/>
          </w:rPr>
          <w:tab/>
        </w:r>
        <w:r w:rsidR="00A178B1" w:rsidDel="0070156F">
          <w:rPr>
            <w:noProof/>
            <w:webHidden/>
          </w:rPr>
          <w:delText>8</w:delText>
        </w:r>
      </w:del>
    </w:p>
    <w:p w14:paraId="39B5C516" w14:textId="32C256F5" w:rsidR="00002BC5" w:rsidDel="0070156F" w:rsidRDefault="00002BC5">
      <w:pPr>
        <w:pStyle w:val="Obsah3"/>
        <w:rPr>
          <w:del w:id="304" w:author="Mgr. Marek Motyka" w:date="2020-11-18T10:26:00Z"/>
          <w:rFonts w:asciiTheme="minorHAnsi" w:eastAsiaTheme="minorEastAsia" w:hAnsiTheme="minorHAnsi" w:cstheme="minorBidi"/>
          <w:noProof/>
          <w:color w:val="auto"/>
          <w:sz w:val="22"/>
          <w:szCs w:val="22"/>
          <w:bdr w:val="none" w:sz="0" w:space="0" w:color="auto"/>
        </w:rPr>
      </w:pPr>
      <w:del w:id="305" w:author="Mgr. Marek Motyka" w:date="2020-11-18T10:26:00Z">
        <w:r w:rsidRPr="0070156F" w:rsidDel="0070156F">
          <w:rPr>
            <w:rPrChange w:id="306" w:author="Mgr. Marek Motyka" w:date="2020-11-18T10:26:00Z">
              <w:rPr>
                <w:rStyle w:val="Hypertextovprepojenie"/>
                <w:rFonts w:eastAsia="Trebuchet MS" w:cs="Trebuchet MS"/>
                <w:noProof/>
              </w:rPr>
            </w:rPrChange>
          </w:rPr>
          <w:delText>11.</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07" w:author="Mgr. Marek Motyka" w:date="2020-11-18T10:26:00Z">
              <w:rPr>
                <w:rStyle w:val="Hypertextovprepojenie"/>
                <w:noProof/>
              </w:rPr>
            </w:rPrChange>
          </w:rPr>
          <w:delText>Skupina dodávateľov</w:delText>
        </w:r>
        <w:r w:rsidDel="0070156F">
          <w:rPr>
            <w:noProof/>
            <w:webHidden/>
          </w:rPr>
          <w:tab/>
        </w:r>
        <w:r w:rsidR="00A178B1" w:rsidDel="0070156F">
          <w:rPr>
            <w:noProof/>
            <w:webHidden/>
          </w:rPr>
          <w:delText>8</w:delText>
        </w:r>
      </w:del>
    </w:p>
    <w:p w14:paraId="0D56A36E" w14:textId="5E7E9E70" w:rsidR="00002BC5" w:rsidDel="0070156F" w:rsidRDefault="00002BC5">
      <w:pPr>
        <w:pStyle w:val="Obsah3"/>
        <w:rPr>
          <w:del w:id="308" w:author="Mgr. Marek Motyka" w:date="2020-11-18T10:26:00Z"/>
          <w:rFonts w:asciiTheme="minorHAnsi" w:eastAsiaTheme="minorEastAsia" w:hAnsiTheme="minorHAnsi" w:cstheme="minorBidi"/>
          <w:noProof/>
          <w:color w:val="auto"/>
          <w:sz w:val="22"/>
          <w:szCs w:val="22"/>
          <w:bdr w:val="none" w:sz="0" w:space="0" w:color="auto"/>
        </w:rPr>
      </w:pPr>
      <w:del w:id="309" w:author="Mgr. Marek Motyka" w:date="2020-11-18T10:26:00Z">
        <w:r w:rsidRPr="0070156F" w:rsidDel="0070156F">
          <w:rPr>
            <w:rPrChange w:id="310" w:author="Mgr. Marek Motyka" w:date="2020-11-18T10:26:00Z">
              <w:rPr>
                <w:rStyle w:val="Hypertextovprepojenie"/>
                <w:rFonts w:eastAsia="Trebuchet MS" w:cs="Trebuchet MS"/>
                <w:noProof/>
              </w:rPr>
            </w:rPrChange>
          </w:rPr>
          <w:delText>12.</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11" w:author="Mgr. Marek Motyka" w:date="2020-11-18T10:26:00Z">
              <w:rPr>
                <w:rStyle w:val="Hypertextovprepojenie"/>
                <w:noProof/>
              </w:rPr>
            </w:rPrChange>
          </w:rPr>
          <w:delText>Variantné riešenie</w:delText>
        </w:r>
        <w:r w:rsidDel="0070156F">
          <w:rPr>
            <w:noProof/>
            <w:webHidden/>
          </w:rPr>
          <w:tab/>
        </w:r>
        <w:r w:rsidR="00A178B1" w:rsidDel="0070156F">
          <w:rPr>
            <w:noProof/>
            <w:webHidden/>
          </w:rPr>
          <w:delText>8</w:delText>
        </w:r>
      </w:del>
    </w:p>
    <w:p w14:paraId="4FC85C8C" w14:textId="17FE8A55" w:rsidR="00002BC5" w:rsidDel="0070156F" w:rsidRDefault="00002BC5">
      <w:pPr>
        <w:pStyle w:val="Obsah1"/>
        <w:rPr>
          <w:del w:id="312" w:author="Mgr. Marek Motyka" w:date="2020-11-18T10:26:00Z"/>
          <w:rFonts w:asciiTheme="minorHAnsi" w:eastAsiaTheme="minorEastAsia" w:hAnsiTheme="minorHAnsi" w:cstheme="minorBidi"/>
          <w:noProof/>
          <w:color w:val="auto"/>
          <w:sz w:val="22"/>
          <w:szCs w:val="22"/>
          <w:bdr w:val="none" w:sz="0" w:space="0" w:color="auto"/>
        </w:rPr>
      </w:pPr>
      <w:del w:id="313" w:author="Mgr. Marek Motyka" w:date="2020-11-18T10:26:00Z">
        <w:r w:rsidRPr="0070156F" w:rsidDel="0070156F">
          <w:rPr>
            <w:rPrChange w:id="314" w:author="Mgr. Marek Motyka" w:date="2020-11-18T10:26:00Z">
              <w:rPr>
                <w:rStyle w:val="Hypertextovprepojenie"/>
                <w:rFonts w:eastAsia="Trebuchet MS" w:cs="Trebuchet MS"/>
                <w:noProof/>
              </w:rPr>
            </w:rPrChange>
          </w:rPr>
          <w:delText>B.</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15" w:author="Mgr. Marek Motyka" w:date="2020-11-18T10:26:00Z">
              <w:rPr>
                <w:rStyle w:val="Hypertextovprepojenie"/>
                <w:noProof/>
              </w:rPr>
            </w:rPrChange>
          </w:rPr>
          <w:delText>Návrh zmluvy</w:delText>
        </w:r>
        <w:r w:rsidDel="0070156F">
          <w:rPr>
            <w:noProof/>
            <w:webHidden/>
          </w:rPr>
          <w:tab/>
        </w:r>
        <w:r w:rsidR="00A178B1" w:rsidDel="0070156F">
          <w:rPr>
            <w:noProof/>
            <w:webHidden/>
          </w:rPr>
          <w:delText>9</w:delText>
        </w:r>
      </w:del>
    </w:p>
    <w:p w14:paraId="5493396E" w14:textId="4CC021F7" w:rsidR="00002BC5" w:rsidDel="0070156F" w:rsidRDefault="00002BC5">
      <w:pPr>
        <w:pStyle w:val="Obsah1"/>
        <w:rPr>
          <w:del w:id="316" w:author="Mgr. Marek Motyka" w:date="2020-11-18T10:26:00Z"/>
          <w:rFonts w:asciiTheme="minorHAnsi" w:eastAsiaTheme="minorEastAsia" w:hAnsiTheme="minorHAnsi" w:cstheme="minorBidi"/>
          <w:noProof/>
          <w:color w:val="auto"/>
          <w:sz w:val="22"/>
          <w:szCs w:val="22"/>
          <w:bdr w:val="none" w:sz="0" w:space="0" w:color="auto"/>
        </w:rPr>
      </w:pPr>
      <w:del w:id="317" w:author="Mgr. Marek Motyka" w:date="2020-11-18T10:26:00Z">
        <w:r w:rsidRPr="0070156F" w:rsidDel="0070156F">
          <w:rPr>
            <w:rPrChange w:id="318" w:author="Mgr. Marek Motyka" w:date="2020-11-18T10:26:00Z">
              <w:rPr>
                <w:rStyle w:val="Hypertextovprepojenie"/>
                <w:rFonts w:eastAsia="Trebuchet MS" w:cs="Trebuchet MS"/>
                <w:noProof/>
              </w:rPr>
            </w:rPrChange>
          </w:rPr>
          <w:delText>C.</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19" w:author="Mgr. Marek Motyka" w:date="2020-11-18T10:26:00Z">
              <w:rPr>
                <w:rStyle w:val="Hypertextovprepojenie"/>
                <w:noProof/>
              </w:rPr>
            </w:rPrChange>
          </w:rPr>
          <w:delText>Opis predmetu zákazky</w:delText>
        </w:r>
        <w:r w:rsidDel="0070156F">
          <w:rPr>
            <w:noProof/>
            <w:webHidden/>
          </w:rPr>
          <w:tab/>
        </w:r>
        <w:r w:rsidR="00A178B1" w:rsidDel="0070156F">
          <w:rPr>
            <w:noProof/>
            <w:webHidden/>
          </w:rPr>
          <w:delText>10</w:delText>
        </w:r>
      </w:del>
    </w:p>
    <w:p w14:paraId="2F0F113F" w14:textId="527BC0CF" w:rsidR="00002BC5" w:rsidDel="0070156F" w:rsidRDefault="00002BC5">
      <w:pPr>
        <w:pStyle w:val="Obsah3"/>
        <w:rPr>
          <w:del w:id="320" w:author="Mgr. Marek Motyka" w:date="2020-11-18T10:26:00Z"/>
          <w:rFonts w:asciiTheme="minorHAnsi" w:eastAsiaTheme="minorEastAsia" w:hAnsiTheme="minorHAnsi" w:cstheme="minorBidi"/>
          <w:noProof/>
          <w:color w:val="auto"/>
          <w:sz w:val="22"/>
          <w:szCs w:val="22"/>
          <w:bdr w:val="none" w:sz="0" w:space="0" w:color="auto"/>
        </w:rPr>
      </w:pPr>
      <w:del w:id="321" w:author="Mgr. Marek Motyka" w:date="2020-11-18T10:26:00Z">
        <w:r w:rsidRPr="0070156F" w:rsidDel="0070156F">
          <w:rPr>
            <w:rPrChange w:id="322" w:author="Mgr. Marek Motyka" w:date="2020-11-18T10:26:00Z">
              <w:rPr>
                <w:rStyle w:val="Hypertextovprepojenie"/>
                <w:rFonts w:eastAsia="Trebuchet MS" w:cs="Trebuchet MS"/>
                <w:noProof/>
              </w:rPr>
            </w:rPrChange>
          </w:rPr>
          <w:delText>1.</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23" w:author="Mgr. Marek Motyka" w:date="2020-11-18T10:26:00Z">
              <w:rPr>
                <w:rStyle w:val="Hypertextovprepojenie"/>
                <w:noProof/>
              </w:rPr>
            </w:rPrChange>
          </w:rPr>
          <w:delText>Názov predmetu zákazky</w:delText>
        </w:r>
        <w:r w:rsidDel="0070156F">
          <w:rPr>
            <w:noProof/>
            <w:webHidden/>
          </w:rPr>
          <w:tab/>
        </w:r>
        <w:r w:rsidR="00A178B1" w:rsidDel="0070156F">
          <w:rPr>
            <w:noProof/>
            <w:webHidden/>
          </w:rPr>
          <w:delText>10</w:delText>
        </w:r>
      </w:del>
    </w:p>
    <w:p w14:paraId="70156105" w14:textId="3B1D4472" w:rsidR="00002BC5" w:rsidDel="0070156F" w:rsidRDefault="00002BC5">
      <w:pPr>
        <w:pStyle w:val="Obsah3"/>
        <w:rPr>
          <w:del w:id="324" w:author="Mgr. Marek Motyka" w:date="2020-11-18T10:26:00Z"/>
          <w:rFonts w:asciiTheme="minorHAnsi" w:eastAsiaTheme="minorEastAsia" w:hAnsiTheme="minorHAnsi" w:cstheme="minorBidi"/>
          <w:noProof/>
          <w:color w:val="auto"/>
          <w:sz w:val="22"/>
          <w:szCs w:val="22"/>
          <w:bdr w:val="none" w:sz="0" w:space="0" w:color="auto"/>
        </w:rPr>
      </w:pPr>
      <w:del w:id="325" w:author="Mgr. Marek Motyka" w:date="2020-11-18T10:26:00Z">
        <w:r w:rsidRPr="0070156F" w:rsidDel="0070156F">
          <w:rPr>
            <w:rPrChange w:id="326" w:author="Mgr. Marek Motyka" w:date="2020-11-18T10:26:00Z">
              <w:rPr>
                <w:rStyle w:val="Hypertextovprepojenie"/>
                <w:rFonts w:eastAsia="Trebuchet MS" w:cs="Trebuchet MS"/>
                <w:noProof/>
              </w:rPr>
            </w:rPrChange>
          </w:rPr>
          <w:delText>2.</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27" w:author="Mgr. Marek Motyka" w:date="2020-11-18T10:26:00Z">
              <w:rPr>
                <w:rStyle w:val="Hypertextovprepojenie"/>
                <w:noProof/>
              </w:rPr>
            </w:rPrChange>
          </w:rPr>
          <w:delText>Opis predmetu zákazky</w:delText>
        </w:r>
        <w:r w:rsidDel="0070156F">
          <w:rPr>
            <w:noProof/>
            <w:webHidden/>
          </w:rPr>
          <w:tab/>
        </w:r>
        <w:r w:rsidR="00A178B1" w:rsidDel="0070156F">
          <w:rPr>
            <w:noProof/>
            <w:webHidden/>
          </w:rPr>
          <w:delText>10</w:delText>
        </w:r>
      </w:del>
    </w:p>
    <w:p w14:paraId="7F37F36D" w14:textId="375C7491" w:rsidR="00002BC5" w:rsidDel="0070156F" w:rsidRDefault="00002BC5">
      <w:pPr>
        <w:pStyle w:val="Obsah1"/>
        <w:rPr>
          <w:del w:id="328" w:author="Mgr. Marek Motyka" w:date="2020-11-18T10:26:00Z"/>
          <w:rFonts w:asciiTheme="minorHAnsi" w:eastAsiaTheme="minorEastAsia" w:hAnsiTheme="minorHAnsi" w:cstheme="minorBidi"/>
          <w:noProof/>
          <w:color w:val="auto"/>
          <w:sz w:val="22"/>
          <w:szCs w:val="22"/>
          <w:bdr w:val="none" w:sz="0" w:space="0" w:color="auto"/>
        </w:rPr>
      </w:pPr>
      <w:del w:id="329" w:author="Mgr. Marek Motyka" w:date="2020-11-18T10:26:00Z">
        <w:r w:rsidRPr="0070156F" w:rsidDel="0070156F">
          <w:rPr>
            <w:rPrChange w:id="330" w:author="Mgr. Marek Motyka" w:date="2020-11-18T10:26:00Z">
              <w:rPr>
                <w:rStyle w:val="Hypertextovprepojenie"/>
                <w:rFonts w:eastAsia="Trebuchet MS" w:cs="Trebuchet MS"/>
                <w:noProof/>
              </w:rPr>
            </w:rPrChange>
          </w:rPr>
          <w:delText>D.</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31" w:author="Mgr. Marek Motyka" w:date="2020-11-18T10:26:00Z">
              <w:rPr>
                <w:rStyle w:val="Hypertextovprepojenie"/>
                <w:noProof/>
              </w:rPr>
            </w:rPrChange>
          </w:rPr>
          <w:delText>Kritériá na vyhodnotenie ponúk a spôsob ich uplatnenia</w:delText>
        </w:r>
        <w:r w:rsidDel="0070156F">
          <w:rPr>
            <w:noProof/>
            <w:webHidden/>
          </w:rPr>
          <w:tab/>
        </w:r>
        <w:r w:rsidR="00A178B1" w:rsidDel="0070156F">
          <w:rPr>
            <w:noProof/>
            <w:webHidden/>
          </w:rPr>
          <w:delText>11</w:delText>
        </w:r>
      </w:del>
    </w:p>
    <w:p w14:paraId="20828B1E" w14:textId="5E0619FA" w:rsidR="00002BC5" w:rsidDel="0070156F" w:rsidRDefault="00002BC5">
      <w:pPr>
        <w:pStyle w:val="Obsah3"/>
        <w:rPr>
          <w:del w:id="332" w:author="Mgr. Marek Motyka" w:date="2020-11-18T10:26:00Z"/>
          <w:rFonts w:asciiTheme="minorHAnsi" w:eastAsiaTheme="minorEastAsia" w:hAnsiTheme="minorHAnsi" w:cstheme="minorBidi"/>
          <w:noProof/>
          <w:color w:val="auto"/>
          <w:sz w:val="22"/>
          <w:szCs w:val="22"/>
          <w:bdr w:val="none" w:sz="0" w:space="0" w:color="auto"/>
        </w:rPr>
      </w:pPr>
      <w:del w:id="333" w:author="Mgr. Marek Motyka" w:date="2020-11-18T10:26:00Z">
        <w:r w:rsidRPr="0070156F" w:rsidDel="0070156F">
          <w:rPr>
            <w:rPrChange w:id="334" w:author="Mgr. Marek Motyka" w:date="2020-11-18T10:26:00Z">
              <w:rPr>
                <w:rStyle w:val="Hypertextovprepojenie"/>
                <w:rFonts w:eastAsia="Trebuchet MS" w:cs="Trebuchet MS"/>
                <w:noProof/>
              </w:rPr>
            </w:rPrChange>
          </w:rPr>
          <w:delText>1.</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35" w:author="Mgr. Marek Motyka" w:date="2020-11-18T10:26:00Z">
              <w:rPr>
                <w:rStyle w:val="Hypertextovprepojenie"/>
                <w:noProof/>
              </w:rPr>
            </w:rPrChange>
          </w:rPr>
          <w:delText>Kritériá na vyhodnotenie ponúk</w:delText>
        </w:r>
        <w:r w:rsidDel="0070156F">
          <w:rPr>
            <w:noProof/>
            <w:webHidden/>
          </w:rPr>
          <w:tab/>
        </w:r>
        <w:r w:rsidR="00A178B1" w:rsidDel="0070156F">
          <w:rPr>
            <w:noProof/>
            <w:webHidden/>
          </w:rPr>
          <w:delText>11</w:delText>
        </w:r>
      </w:del>
    </w:p>
    <w:p w14:paraId="5732922E" w14:textId="6197B892" w:rsidR="00002BC5" w:rsidDel="0070156F" w:rsidRDefault="00002BC5">
      <w:pPr>
        <w:pStyle w:val="Obsah3"/>
        <w:rPr>
          <w:del w:id="336" w:author="Mgr. Marek Motyka" w:date="2020-11-18T10:26:00Z"/>
          <w:rFonts w:asciiTheme="minorHAnsi" w:eastAsiaTheme="minorEastAsia" w:hAnsiTheme="minorHAnsi" w:cstheme="minorBidi"/>
          <w:noProof/>
          <w:color w:val="auto"/>
          <w:sz w:val="22"/>
          <w:szCs w:val="22"/>
          <w:bdr w:val="none" w:sz="0" w:space="0" w:color="auto"/>
        </w:rPr>
      </w:pPr>
      <w:del w:id="337" w:author="Mgr. Marek Motyka" w:date="2020-11-18T10:26:00Z">
        <w:r w:rsidRPr="0070156F" w:rsidDel="0070156F">
          <w:rPr>
            <w:rPrChange w:id="338" w:author="Mgr. Marek Motyka" w:date="2020-11-18T10:26:00Z">
              <w:rPr>
                <w:rStyle w:val="Hypertextovprepojenie"/>
                <w:rFonts w:eastAsia="Trebuchet MS" w:cs="Trebuchet MS"/>
                <w:noProof/>
              </w:rPr>
            </w:rPrChange>
          </w:rPr>
          <w:delText>2.</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39" w:author="Mgr. Marek Motyka" w:date="2020-11-18T10:26:00Z">
              <w:rPr>
                <w:rStyle w:val="Hypertextovprepojenie"/>
                <w:noProof/>
              </w:rPr>
            </w:rPrChange>
          </w:rPr>
          <w:delText>Spôsob uplatnenia kritérií</w:delText>
        </w:r>
        <w:r w:rsidDel="0070156F">
          <w:rPr>
            <w:noProof/>
            <w:webHidden/>
          </w:rPr>
          <w:tab/>
        </w:r>
        <w:r w:rsidR="00A178B1" w:rsidDel="0070156F">
          <w:rPr>
            <w:noProof/>
            <w:webHidden/>
          </w:rPr>
          <w:delText>11</w:delText>
        </w:r>
      </w:del>
    </w:p>
    <w:p w14:paraId="4A1ED43D" w14:textId="4E155250" w:rsidR="00002BC5" w:rsidDel="0070156F" w:rsidRDefault="00002BC5">
      <w:pPr>
        <w:pStyle w:val="Obsah1"/>
        <w:rPr>
          <w:del w:id="340" w:author="Mgr. Marek Motyka" w:date="2020-11-18T10:26:00Z"/>
          <w:rFonts w:asciiTheme="minorHAnsi" w:eastAsiaTheme="minorEastAsia" w:hAnsiTheme="minorHAnsi" w:cstheme="minorBidi"/>
          <w:noProof/>
          <w:color w:val="auto"/>
          <w:sz w:val="22"/>
          <w:szCs w:val="22"/>
          <w:bdr w:val="none" w:sz="0" w:space="0" w:color="auto"/>
        </w:rPr>
      </w:pPr>
      <w:del w:id="341" w:author="Mgr. Marek Motyka" w:date="2020-11-18T10:26:00Z">
        <w:r w:rsidRPr="0070156F" w:rsidDel="0070156F">
          <w:rPr>
            <w:rPrChange w:id="342" w:author="Mgr. Marek Motyka" w:date="2020-11-18T10:26:00Z">
              <w:rPr>
                <w:rStyle w:val="Hypertextovprepojenie"/>
                <w:rFonts w:eastAsia="Trebuchet MS" w:cs="Trebuchet MS"/>
                <w:noProof/>
              </w:rPr>
            </w:rPrChange>
          </w:rPr>
          <w:delText>E.</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43" w:author="Mgr. Marek Motyka" w:date="2020-11-18T10:26:00Z">
              <w:rPr>
                <w:rStyle w:val="Hypertextovprepojenie"/>
                <w:noProof/>
              </w:rPr>
            </w:rPrChange>
          </w:rPr>
          <w:delText>Návrh na plnenie kritérií</w:delText>
        </w:r>
        <w:r w:rsidDel="0070156F">
          <w:rPr>
            <w:noProof/>
            <w:webHidden/>
          </w:rPr>
          <w:tab/>
        </w:r>
        <w:r w:rsidR="00A178B1" w:rsidDel="0070156F">
          <w:rPr>
            <w:noProof/>
            <w:webHidden/>
          </w:rPr>
          <w:delText>12</w:delText>
        </w:r>
      </w:del>
    </w:p>
    <w:p w14:paraId="1BC106B9" w14:textId="6E93F9A6" w:rsidR="00002BC5" w:rsidDel="0070156F" w:rsidRDefault="00002BC5">
      <w:pPr>
        <w:pStyle w:val="Obsah1"/>
        <w:rPr>
          <w:del w:id="344" w:author="Mgr. Marek Motyka" w:date="2020-11-18T10:26:00Z"/>
          <w:rFonts w:asciiTheme="minorHAnsi" w:eastAsiaTheme="minorEastAsia" w:hAnsiTheme="minorHAnsi" w:cstheme="minorBidi"/>
          <w:noProof/>
          <w:color w:val="auto"/>
          <w:sz w:val="22"/>
          <w:szCs w:val="22"/>
          <w:bdr w:val="none" w:sz="0" w:space="0" w:color="auto"/>
        </w:rPr>
      </w:pPr>
      <w:del w:id="345" w:author="Mgr. Marek Motyka" w:date="2020-11-18T10:26:00Z">
        <w:r w:rsidRPr="0070156F" w:rsidDel="0070156F">
          <w:rPr>
            <w:rPrChange w:id="346" w:author="Mgr. Marek Motyka" w:date="2020-11-18T10:26:00Z">
              <w:rPr>
                <w:rStyle w:val="Hypertextovprepojenie"/>
                <w:rFonts w:ascii="Trebuchet MS" w:eastAsia="Trebuchet MS" w:hAnsi="Trebuchet MS" w:cs="Trebuchet MS"/>
                <w:noProof/>
              </w:rPr>
            </w:rPrChange>
          </w:rPr>
          <w:lastRenderedPageBreak/>
          <w:delText>F.</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47" w:author="Mgr. Marek Motyka" w:date="2020-11-18T10:26:00Z">
              <w:rPr>
                <w:rStyle w:val="Hypertextovprepojenie"/>
                <w:noProof/>
              </w:rPr>
            </w:rPrChange>
          </w:rPr>
          <w:delText>Súhlas uchádzača s obsahom návrhu zmluvy</w:delText>
        </w:r>
        <w:r w:rsidDel="0070156F">
          <w:rPr>
            <w:noProof/>
            <w:webHidden/>
          </w:rPr>
          <w:tab/>
        </w:r>
        <w:r w:rsidR="00A178B1" w:rsidDel="0070156F">
          <w:rPr>
            <w:noProof/>
            <w:webHidden/>
          </w:rPr>
          <w:delText>13</w:delText>
        </w:r>
      </w:del>
    </w:p>
    <w:p w14:paraId="572BA386" w14:textId="4C1AD22A" w:rsidR="00002BC5" w:rsidDel="0070156F" w:rsidRDefault="00002BC5">
      <w:pPr>
        <w:pStyle w:val="Obsah1"/>
        <w:rPr>
          <w:del w:id="348" w:author="Mgr. Marek Motyka" w:date="2020-11-18T10:26:00Z"/>
          <w:rFonts w:asciiTheme="minorHAnsi" w:eastAsiaTheme="minorEastAsia" w:hAnsiTheme="minorHAnsi" w:cstheme="minorBidi"/>
          <w:noProof/>
          <w:color w:val="auto"/>
          <w:sz w:val="22"/>
          <w:szCs w:val="22"/>
          <w:bdr w:val="none" w:sz="0" w:space="0" w:color="auto"/>
        </w:rPr>
      </w:pPr>
      <w:del w:id="349" w:author="Mgr. Marek Motyka" w:date="2020-11-18T10:26:00Z">
        <w:r w:rsidRPr="0070156F" w:rsidDel="0070156F">
          <w:rPr>
            <w:rPrChange w:id="350" w:author="Mgr. Marek Motyka" w:date="2020-11-18T10:26:00Z">
              <w:rPr>
                <w:rStyle w:val="Hypertextovprepojenie"/>
                <w:rFonts w:ascii="Trebuchet MS" w:eastAsia="Trebuchet MS" w:hAnsi="Trebuchet MS" w:cs="Trebuchet MS"/>
                <w:noProof/>
              </w:rPr>
            </w:rPrChange>
          </w:rPr>
          <w:delText>G.</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51" w:author="Mgr. Marek Motyka" w:date="2020-11-18T10:26:00Z">
              <w:rPr>
                <w:rStyle w:val="Hypertextovprepojenie"/>
                <w:noProof/>
              </w:rPr>
            </w:rPrChange>
          </w:rPr>
          <w:delText>Podiel zákazky zadávaný subdodávateľom</w:delText>
        </w:r>
        <w:r w:rsidDel="0070156F">
          <w:rPr>
            <w:noProof/>
            <w:webHidden/>
          </w:rPr>
          <w:tab/>
        </w:r>
        <w:r w:rsidR="00A178B1" w:rsidDel="0070156F">
          <w:rPr>
            <w:noProof/>
            <w:webHidden/>
          </w:rPr>
          <w:delText>14</w:delText>
        </w:r>
      </w:del>
    </w:p>
    <w:p w14:paraId="402D2DFC" w14:textId="209CDCE4" w:rsidR="00002BC5" w:rsidDel="0070156F" w:rsidRDefault="00002BC5">
      <w:pPr>
        <w:pStyle w:val="Obsah1"/>
        <w:rPr>
          <w:del w:id="352" w:author="Mgr. Marek Motyka" w:date="2020-11-18T10:26:00Z"/>
          <w:rFonts w:asciiTheme="minorHAnsi" w:eastAsiaTheme="minorEastAsia" w:hAnsiTheme="minorHAnsi" w:cstheme="minorBidi"/>
          <w:noProof/>
          <w:color w:val="auto"/>
          <w:sz w:val="22"/>
          <w:szCs w:val="22"/>
          <w:bdr w:val="none" w:sz="0" w:space="0" w:color="auto"/>
        </w:rPr>
      </w:pPr>
      <w:del w:id="353" w:author="Mgr. Marek Motyka" w:date="2020-11-18T10:26:00Z">
        <w:r w:rsidRPr="0070156F" w:rsidDel="0070156F">
          <w:rPr>
            <w:rPrChange w:id="354" w:author="Mgr. Marek Motyka" w:date="2020-11-18T10:26:00Z">
              <w:rPr>
                <w:rStyle w:val="Hypertextovprepojenie"/>
                <w:rFonts w:ascii="Trebuchet MS" w:eastAsia="Trebuchet MS" w:hAnsi="Trebuchet MS" w:cs="Trebuchet MS"/>
                <w:noProof/>
              </w:rPr>
            </w:rPrChange>
          </w:rPr>
          <w:delText>H.</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55" w:author="Mgr. Marek Motyka" w:date="2020-11-18T10:26:00Z">
              <w:rPr>
                <w:rStyle w:val="Hypertextovprepojenie"/>
                <w:noProof/>
              </w:rPr>
            </w:rPrChange>
          </w:rPr>
          <w:delText>Dotazník uchádzača</w:delText>
        </w:r>
        <w:r w:rsidDel="0070156F">
          <w:rPr>
            <w:noProof/>
            <w:webHidden/>
          </w:rPr>
          <w:tab/>
        </w:r>
        <w:r w:rsidR="00A178B1" w:rsidDel="0070156F">
          <w:rPr>
            <w:noProof/>
            <w:webHidden/>
          </w:rPr>
          <w:delText>15</w:delText>
        </w:r>
      </w:del>
    </w:p>
    <w:p w14:paraId="204A0260" w14:textId="21D5B2E7" w:rsidR="00002BC5" w:rsidDel="0070156F" w:rsidRDefault="00002BC5">
      <w:pPr>
        <w:pStyle w:val="Obsah1"/>
        <w:rPr>
          <w:del w:id="356" w:author="Mgr. Marek Motyka" w:date="2020-11-18T10:26:00Z"/>
          <w:rFonts w:asciiTheme="minorHAnsi" w:eastAsiaTheme="minorEastAsia" w:hAnsiTheme="minorHAnsi" w:cstheme="minorBidi"/>
          <w:noProof/>
          <w:color w:val="auto"/>
          <w:sz w:val="22"/>
          <w:szCs w:val="22"/>
          <w:bdr w:val="none" w:sz="0" w:space="0" w:color="auto"/>
        </w:rPr>
      </w:pPr>
      <w:del w:id="357" w:author="Mgr. Marek Motyka" w:date="2020-11-18T10:26:00Z">
        <w:r w:rsidRPr="0070156F" w:rsidDel="0070156F">
          <w:rPr>
            <w:rPrChange w:id="358" w:author="Mgr. Marek Motyka" w:date="2020-11-18T10:26:00Z">
              <w:rPr>
                <w:rStyle w:val="Hypertextovprepojenie"/>
                <w:rFonts w:ascii="Trebuchet MS" w:eastAsia="Trebuchet MS" w:hAnsi="Trebuchet MS" w:cs="Trebuchet MS"/>
                <w:noProof/>
              </w:rPr>
            </w:rPrChange>
          </w:rPr>
          <w:delText>I.</w:delText>
        </w:r>
        <w:r w:rsidDel="0070156F">
          <w:rPr>
            <w:rFonts w:asciiTheme="minorHAnsi" w:eastAsiaTheme="minorEastAsia" w:hAnsiTheme="minorHAnsi" w:cstheme="minorBidi"/>
            <w:noProof/>
            <w:color w:val="auto"/>
            <w:sz w:val="22"/>
            <w:szCs w:val="22"/>
            <w:bdr w:val="none" w:sz="0" w:space="0" w:color="auto"/>
          </w:rPr>
          <w:tab/>
        </w:r>
        <w:r w:rsidRPr="0070156F" w:rsidDel="0070156F">
          <w:rPr>
            <w:rPrChange w:id="359" w:author="Mgr. Marek Motyka" w:date="2020-11-18T10:26:00Z">
              <w:rPr>
                <w:rStyle w:val="Hypertextovprepojenie"/>
                <w:noProof/>
              </w:rPr>
            </w:rPrChange>
          </w:rPr>
          <w:delText>Prílohy k súťažným podkladom</w:delText>
        </w:r>
        <w:r w:rsidDel="0070156F">
          <w:rPr>
            <w:noProof/>
            <w:webHidden/>
          </w:rPr>
          <w:tab/>
        </w:r>
        <w:r w:rsidR="00A178B1" w:rsidDel="0070156F">
          <w:rPr>
            <w:noProof/>
            <w:webHidden/>
          </w:rPr>
          <w:delText>16</w:delText>
        </w:r>
      </w:del>
    </w:p>
    <w:p w14:paraId="2CFDF396" w14:textId="1E5868CA" w:rsidR="00450E6B" w:rsidRDefault="00E106F6" w:rsidP="00E16B69">
      <w:pPr>
        <w:pStyle w:val="Obsah1"/>
        <w:pBdr>
          <w:top w:val="none" w:sz="0" w:space="0" w:color="auto"/>
          <w:left w:val="none" w:sz="0" w:space="0" w:color="auto"/>
          <w:bottom w:val="none" w:sz="0" w:space="0" w:color="auto"/>
          <w:right w:val="none" w:sz="0" w:space="0" w:color="auto"/>
          <w:between w:val="none" w:sz="0" w:space="0" w:color="auto"/>
          <w:bar w:val="none" w:sz="0" w:color="auto"/>
        </w:pBdr>
        <w:tabs>
          <w:tab w:val="clear" w:pos="880"/>
          <w:tab w:val="left" w:pos="440"/>
        </w:tabs>
        <w:ind w:left="0"/>
      </w:pPr>
      <w:r w:rsidRPr="00E106F6">
        <w:rPr>
          <w:rStyle w:val="Hypertextovprepojenie"/>
          <w:noProof/>
          <w:color w:val="0563C1"/>
          <w:szCs w:val="20"/>
          <w:bdr w:val="none" w:sz="0" w:space="0" w:color="auto"/>
        </w:rPr>
        <w:fldChar w:fldCharType="end"/>
      </w:r>
    </w:p>
    <w:p w14:paraId="16EC0052" w14:textId="0FA44BD5" w:rsidR="000E5712" w:rsidRPr="000E5712" w:rsidRDefault="000E5712" w:rsidP="000E5712">
      <w:pPr>
        <w:sectPr w:rsidR="000E5712" w:rsidRPr="000E5712" w:rsidSect="00544FAF">
          <w:footerReference w:type="default" r:id="rId8"/>
          <w:headerReference w:type="first" r:id="rId9"/>
          <w:footerReference w:type="first" r:id="rId10"/>
          <w:pgSz w:w="11900" w:h="16840"/>
          <w:pgMar w:top="962" w:right="1418" w:bottom="1276" w:left="1276" w:header="284" w:footer="567" w:gutter="0"/>
          <w:cols w:space="708"/>
          <w:titlePg/>
        </w:sectPr>
      </w:pPr>
    </w:p>
    <w:p w14:paraId="76D508A7" w14:textId="77777777" w:rsidR="00622CEC" w:rsidRPr="00262DDE" w:rsidRDefault="00B25AA5" w:rsidP="00973FED">
      <w:pPr>
        <w:pStyle w:val="Nadpis1"/>
        <w:numPr>
          <w:ilvl w:val="0"/>
          <w:numId w:val="2"/>
        </w:numPr>
        <w:rPr>
          <w:sz w:val="22"/>
          <w:szCs w:val="22"/>
        </w:rPr>
      </w:pPr>
      <w:bookmarkStart w:id="362" w:name="_Ref448848361"/>
      <w:bookmarkStart w:id="363" w:name="_Toc"/>
      <w:bookmarkStart w:id="364" w:name="_Toc56587605"/>
      <w:r w:rsidRPr="00262DDE">
        <w:rPr>
          <w:sz w:val="22"/>
          <w:szCs w:val="22"/>
        </w:rPr>
        <w:lastRenderedPageBreak/>
        <w:t>Po</w:t>
      </w:r>
      <w:bookmarkEnd w:id="362"/>
      <w:r w:rsidRPr="00262DDE">
        <w:rPr>
          <w:sz w:val="22"/>
          <w:szCs w:val="22"/>
        </w:rPr>
        <w:t>dmienky súťaže</w:t>
      </w:r>
      <w:bookmarkEnd w:id="363"/>
      <w:bookmarkEnd w:id="364"/>
    </w:p>
    <w:p w14:paraId="65B9D7B7" w14:textId="77777777" w:rsidR="00622CEC" w:rsidRPr="00262DDE" w:rsidRDefault="00622CEC">
      <w:pPr>
        <w:pStyle w:val="Cislo-2-text"/>
      </w:pPr>
    </w:p>
    <w:p w14:paraId="25957ACC" w14:textId="77777777" w:rsidR="00622CEC" w:rsidRPr="00262DDE" w:rsidRDefault="00B25AA5">
      <w:pPr>
        <w:pStyle w:val="Nadpis2"/>
        <w:rPr>
          <w:rStyle w:val="iadne"/>
          <w:sz w:val="22"/>
          <w:szCs w:val="22"/>
        </w:rPr>
      </w:pPr>
      <w:bookmarkStart w:id="365" w:name="_Toc56587606"/>
      <w:bookmarkStart w:id="366" w:name="_Toc1"/>
      <w:r w:rsidRPr="00262DDE">
        <w:rPr>
          <w:rStyle w:val="iadne"/>
          <w:sz w:val="22"/>
          <w:szCs w:val="22"/>
        </w:rPr>
        <w:t>Komunikácia</w:t>
      </w:r>
      <w:bookmarkEnd w:id="365"/>
      <w:r w:rsidRPr="00262DDE">
        <w:rPr>
          <w:rStyle w:val="iadne"/>
          <w:sz w:val="22"/>
          <w:szCs w:val="22"/>
        </w:rPr>
        <w:t xml:space="preserve"> </w:t>
      </w:r>
      <w:bookmarkEnd w:id="366"/>
    </w:p>
    <w:p w14:paraId="7294AC7D" w14:textId="77777777" w:rsidR="00622CEC" w:rsidRPr="00262DDE" w:rsidRDefault="00B25AA5" w:rsidP="00973FED">
      <w:pPr>
        <w:pStyle w:val="Cislo-1-nadpis"/>
        <w:numPr>
          <w:ilvl w:val="2"/>
          <w:numId w:val="2"/>
        </w:numPr>
      </w:pPr>
      <w:bookmarkStart w:id="367" w:name="_Toc2"/>
      <w:bookmarkStart w:id="368" w:name="_Toc56587607"/>
      <w:r w:rsidRPr="00262DDE">
        <w:t>Komunikácia medzi verejným obstarávateľom a záujemcami/uchádzačmi</w:t>
      </w:r>
      <w:bookmarkEnd w:id="367"/>
      <w:bookmarkEnd w:id="368"/>
    </w:p>
    <w:p w14:paraId="4CAA2315" w14:textId="77777777" w:rsidR="00622CEC" w:rsidRPr="00262DDE" w:rsidRDefault="00B25AA5" w:rsidP="00973FED">
      <w:pPr>
        <w:pStyle w:val="Cislo-2-text"/>
        <w:numPr>
          <w:ilvl w:val="3"/>
          <w:numId w:val="2"/>
        </w:numPr>
      </w:pPr>
      <w:r w:rsidRPr="00262DDE">
        <w:t xml:space="preserve">Verejný obstarávateľ pri komunikácii s uchádzačmi resp. záujemcami postupuje v zmysle § 20 ZVO prostredníctvom komunikačného rozhrania systému JOSEPHINE. </w:t>
      </w:r>
      <w:r w:rsidRPr="00262DDE">
        <w:rPr>
          <w:rStyle w:val="iadne"/>
          <w:b/>
          <w:bCs/>
          <w:u w:val="single"/>
        </w:rPr>
        <w:t>Tento spôsob komunikácie sa týka akejkoľvek komunikácie a podaní medzi verejným obstarávateľom a záujemcami, resp. uchádzačmi, a to vrátane uplatňovania revíznych postupov podľa ZVO</w:t>
      </w:r>
      <w:r w:rsidRPr="00262DDE">
        <w:t>.</w:t>
      </w:r>
    </w:p>
    <w:p w14:paraId="3610B738" w14:textId="26877BB3" w:rsidR="00622CEC" w:rsidRPr="00262DDE" w:rsidRDefault="00B25AA5" w:rsidP="00973FED">
      <w:pPr>
        <w:pStyle w:val="Cislo-2-text"/>
        <w:numPr>
          <w:ilvl w:val="3"/>
          <w:numId w:val="2"/>
        </w:numPr>
      </w:pPr>
      <w:r w:rsidRPr="00262DDE">
        <w:t xml:space="preserve">Komunikácia sa medzi verejným obstarávateľom a záujemcami/uchádzačmi uskutočňuje </w:t>
      </w:r>
      <w:r w:rsidR="00D31102">
        <w:br/>
      </w:r>
      <w:r w:rsidRPr="00262DDE">
        <w:t xml:space="preserve">v štátnom (slovenskom) jazyku a spôsobom, ktorý zabezpečí úplnosť a obsah údajov uvedených v ponuke, podmienkach účasti a zaručí ochranu dôverných a osobných údajov uvedených </w:t>
      </w:r>
      <w:r w:rsidR="00D31102">
        <w:br/>
      </w:r>
      <w:r w:rsidRPr="00262DDE">
        <w:t>v týchto dokumentoch. Ak je doklad alebo dokument vyhotovený v cudzom jazyku, predkladá sa spolu s jeho úradným prekladom do slovenského jazyka; to neplatí pre ponuky, návrhy, doklady a dokumenty vyhotovené v českom jazyku. Ak sa zistí rozdiel v ich obsahu, rozhodujúci je úradný preklad do slovenského jazyka.</w:t>
      </w:r>
    </w:p>
    <w:p w14:paraId="3A51A9F9" w14:textId="77777777" w:rsidR="00622CEC" w:rsidRPr="00262DDE" w:rsidRDefault="007D3596" w:rsidP="00973FED">
      <w:pPr>
        <w:pStyle w:val="Cislo-2-text"/>
        <w:numPr>
          <w:ilvl w:val="3"/>
          <w:numId w:val="2"/>
        </w:numPr>
      </w:pPr>
      <w:r>
        <w:t xml:space="preserve">Systém </w:t>
      </w:r>
      <w:r w:rsidR="00B25AA5" w:rsidRPr="00262DDE">
        <w:t xml:space="preserve">JOSEPHINE je na účely tohto verejného obstarávania softvér na elektronizáciu zadávania verejných zákaziek. </w:t>
      </w:r>
      <w:r w:rsidR="00592566">
        <w:t>Systém</w:t>
      </w:r>
      <w:r w:rsidR="00592566" w:rsidRPr="00262DDE">
        <w:t xml:space="preserve"> </w:t>
      </w:r>
      <w:r w:rsidR="00B25AA5" w:rsidRPr="00262DDE">
        <w:t xml:space="preserve">JOSEPHINE je webová aplikácia na doméne </w:t>
      </w:r>
      <w:hyperlink r:id="rId11" w:history="1">
        <w:r w:rsidR="00B25AA5" w:rsidRPr="00262DDE">
          <w:rPr>
            <w:rStyle w:val="Hyperlink0"/>
          </w:rPr>
          <w:t>https://josephine.proebiz.com</w:t>
        </w:r>
      </w:hyperlink>
      <w:r w:rsidR="00B25AA5" w:rsidRPr="00262DDE">
        <w:t>.</w:t>
      </w:r>
    </w:p>
    <w:p w14:paraId="69F28BFF" w14:textId="77777777" w:rsidR="00622CEC" w:rsidRPr="00262DDE" w:rsidRDefault="00B25AA5" w:rsidP="00973FED">
      <w:pPr>
        <w:pStyle w:val="Cislo-2-text"/>
        <w:numPr>
          <w:ilvl w:val="3"/>
          <w:numId w:val="2"/>
        </w:numPr>
      </w:pPr>
      <w:r w:rsidRPr="00262DDE">
        <w:t>Na bezproblémové používanie systému JOSEPHINE je nutné používať jeden z podporovaných internetových prehliadačov:</w:t>
      </w:r>
    </w:p>
    <w:p w14:paraId="18F1ADF9" w14:textId="77777777" w:rsidR="00622CEC" w:rsidRPr="00262DDE" w:rsidRDefault="00B25AA5">
      <w:pPr>
        <w:tabs>
          <w:tab w:val="left" w:pos="284"/>
        </w:tabs>
        <w:ind w:left="567" w:hanging="567"/>
        <w:jc w:val="both"/>
      </w:pPr>
      <w:r w:rsidRPr="00262DDE">
        <w:tab/>
      </w:r>
      <w:r w:rsidRPr="00262DDE">
        <w:tab/>
        <w:t xml:space="preserve">- Microsoft Internet Explorer verzia 11.0 a vyššia, </w:t>
      </w:r>
    </w:p>
    <w:p w14:paraId="0AABF85C" w14:textId="77777777" w:rsidR="00622CEC" w:rsidRPr="00262DDE" w:rsidRDefault="00B25AA5">
      <w:pPr>
        <w:tabs>
          <w:tab w:val="left" w:pos="284"/>
        </w:tabs>
        <w:ind w:left="567" w:hanging="567"/>
        <w:jc w:val="both"/>
      </w:pPr>
      <w:r w:rsidRPr="00262DDE">
        <w:tab/>
      </w:r>
      <w:r w:rsidRPr="00262DDE">
        <w:tab/>
        <w:t xml:space="preserve">- </w:t>
      </w:r>
      <w:proofErr w:type="spellStart"/>
      <w:r w:rsidRPr="00262DDE">
        <w:t>Mozilla</w:t>
      </w:r>
      <w:proofErr w:type="spellEnd"/>
      <w:r w:rsidRPr="00262DDE">
        <w:t xml:space="preserve"> Firefox verzia 13.0 a vyššia alebo </w:t>
      </w:r>
    </w:p>
    <w:p w14:paraId="02639F2B" w14:textId="77777777" w:rsidR="00622CEC" w:rsidRPr="00262DDE" w:rsidRDefault="00B25AA5">
      <w:pPr>
        <w:tabs>
          <w:tab w:val="left" w:pos="284"/>
          <w:tab w:val="left" w:pos="567"/>
        </w:tabs>
        <w:ind w:left="567" w:hanging="567"/>
        <w:jc w:val="both"/>
      </w:pPr>
      <w:r w:rsidRPr="00262DDE">
        <w:tab/>
      </w:r>
      <w:r w:rsidRPr="00262DDE">
        <w:tab/>
        <w:t>- Google Chrome</w:t>
      </w:r>
    </w:p>
    <w:p w14:paraId="42DDDB82" w14:textId="77777777" w:rsidR="00622CEC" w:rsidRPr="00262DDE" w:rsidRDefault="00B25AA5">
      <w:pPr>
        <w:tabs>
          <w:tab w:val="left" w:pos="284"/>
          <w:tab w:val="left" w:pos="567"/>
        </w:tabs>
        <w:ind w:left="567" w:hanging="567"/>
        <w:jc w:val="both"/>
      </w:pPr>
      <w:r w:rsidRPr="00262DDE">
        <w:tab/>
      </w:r>
      <w:r w:rsidRPr="00262DDE">
        <w:tab/>
        <w:t xml:space="preserve">- Microsoft </w:t>
      </w:r>
      <w:proofErr w:type="spellStart"/>
      <w:r w:rsidRPr="00262DDE">
        <w:t>Edge</w:t>
      </w:r>
      <w:proofErr w:type="spellEnd"/>
      <w:r w:rsidRPr="00262DDE">
        <w:t>.</w:t>
      </w:r>
    </w:p>
    <w:p w14:paraId="543AEE7B" w14:textId="7C30E894" w:rsidR="00622CEC" w:rsidRPr="00262DDE" w:rsidRDefault="00B25AA5" w:rsidP="00973FED">
      <w:pPr>
        <w:pStyle w:val="Cislo-2-text"/>
        <w:numPr>
          <w:ilvl w:val="3"/>
          <w:numId w:val="2"/>
        </w:numPr>
      </w:pPr>
      <w:r w:rsidRPr="00262DDE">
        <w:rPr>
          <w:rStyle w:val="iadne"/>
          <w:b/>
          <w:bCs/>
        </w:rPr>
        <w:t>Pravidlá pre doručovanie</w:t>
      </w:r>
      <w:r w:rsidRPr="00262DDE">
        <w:t xml:space="preserve"> – zásielka sa považuje za doručenú záujemcovi/uchádzačovi</w:t>
      </w:r>
      <w:r w:rsidR="00405E7B">
        <w:t>,</w:t>
      </w:r>
      <w:r w:rsidRPr="00262DDE">
        <w:t xml:space="preserve"> ak jej adresát bude mať objektívnu možnosť oboznámiť sa s jej obsahom, tzn. akonáhle sa dostane zásielka do sféry jeho dispozície. Za okamih doručenia sa v systéme JOSEPHINE považuje okamih jej odoslania v systéme JOSEPHINE</w:t>
      </w:r>
      <w:r w:rsidR="00405E7B">
        <w:t>,</w:t>
      </w:r>
      <w:r w:rsidRPr="00262DDE">
        <w:t xml:space="preserve"> a to v súlade s funkcionalitou systému.</w:t>
      </w:r>
    </w:p>
    <w:p w14:paraId="73DBD6DF" w14:textId="77777777" w:rsidR="00622CEC" w:rsidRPr="00262DDE" w:rsidRDefault="00B25AA5" w:rsidP="00973FED">
      <w:pPr>
        <w:pStyle w:val="Cislo-2-text"/>
        <w:numPr>
          <w:ilvl w:val="3"/>
          <w:numId w:val="2"/>
        </w:numPr>
      </w:pPr>
      <w:r w:rsidRPr="00262DDE">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w:t>
      </w:r>
      <w:r w:rsidR="00A4021C" w:rsidRPr="00A4021C">
        <w:t xml:space="preserve"> </w:t>
      </w:r>
      <w:r w:rsidR="00A4021C" w:rsidRPr="00262DDE">
        <w:t>JOSEPHINE</w:t>
      </w:r>
      <w:r w:rsidRPr="00262DDE">
        <w:t xml:space="preserve"> a v komunikačnom rozhraní zákazky bude mať zobrazený obsah komunikácie – zásielky, správy. Záujemca resp. uchádzač si môže v komunikačnom rozhraní zobraziť celú históriu o svojej komunikácii s verejným obstarávateľom.</w:t>
      </w:r>
      <w:r w:rsidRPr="00262DDE">
        <w:rPr>
          <w:rStyle w:val="iadne"/>
          <w:smallCaps/>
        </w:rPr>
        <w:t xml:space="preserve"> </w:t>
      </w:r>
    </w:p>
    <w:p w14:paraId="53CF2252" w14:textId="77777777" w:rsidR="00622CEC" w:rsidRPr="00262DDE" w:rsidRDefault="00B25AA5" w:rsidP="00973FED">
      <w:pPr>
        <w:pStyle w:val="Cislo-2-text"/>
        <w:numPr>
          <w:ilvl w:val="3"/>
          <w:numId w:val="2"/>
        </w:numPr>
      </w:pPr>
      <w:r w:rsidRPr="00262DDE">
        <w:t xml:space="preserve">Ak je odosielateľom zásielky záujemca resp. uchádzač, tak po prihlásení do systému </w:t>
      </w:r>
      <w:r w:rsidR="00592566" w:rsidRPr="00262DDE">
        <w:t xml:space="preserve">JOSEPHINE </w:t>
      </w:r>
      <w:r w:rsidRPr="00262DDE">
        <w:t xml:space="preserve">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761274CD" w14:textId="25AA8947" w:rsidR="009F0F98" w:rsidRDefault="00B25AA5" w:rsidP="009F0F98">
      <w:pPr>
        <w:pStyle w:val="Cislo-2-text"/>
        <w:numPr>
          <w:ilvl w:val="3"/>
          <w:numId w:val="2"/>
        </w:numPr>
      </w:pPr>
      <w:r w:rsidRPr="00262DDE">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2509E299" w14:textId="6A90E95F" w:rsidR="00AD2CF0" w:rsidRDefault="00AD2CF0" w:rsidP="00AD2CF0">
      <w:pPr>
        <w:pStyle w:val="Cislo-2-text"/>
        <w:numPr>
          <w:ilvl w:val="3"/>
          <w:numId w:val="2"/>
        </w:numPr>
      </w:pPr>
      <w: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hospodársky subjekt prostredníctvom komunikačného rozhrania systému JOSEPHINE</w:t>
      </w:r>
      <w:r w:rsidRPr="00AD2CF0">
        <w:t xml:space="preserve"> </w:t>
      </w:r>
      <w:r>
        <w:t xml:space="preserve">požiadať o vysvetlenie. Za včas doručenú požiadavku o vysvetlenie súťažných podkladov sa považuje požiadavka </w:t>
      </w:r>
      <w:r>
        <w:lastRenderedPageBreak/>
        <w:t>doručená verejnému obstarávateľovi najneskôr 10 dní pred uplynutím lehoty na predkladanie ponúk. Po tejto lehote nezaniká právo požiadať o vysvetlenie súťažných podkladov, ale verejný obstarávateľ negarantuje doručenie vysvetlenia v lehote určenej ZVO.</w:t>
      </w:r>
    </w:p>
    <w:p w14:paraId="2073B6F9" w14:textId="0746C540" w:rsidR="00AD2CF0" w:rsidRDefault="00AD2CF0" w:rsidP="00AD2CF0">
      <w:pPr>
        <w:pStyle w:val="Cislo-2-text"/>
        <w:numPr>
          <w:ilvl w:val="3"/>
          <w:numId w:val="2"/>
        </w:numPr>
      </w:pPr>
      <w:r>
        <w:t>Verejný obstarávateľ poskytuje vysvetlenie informácií potrebných na vypracovanie ponuky</w:t>
      </w:r>
      <w:r w:rsidRPr="00AD2CF0">
        <w:t xml:space="preserve"> </w:t>
      </w:r>
      <w:r>
        <w:t>na preukázanie splnenia podmienok účasti všetkým záujemcom, ktorí sú mu známi, prostredníctvom komunikačného rozhrania systému JOSEPHINE. Na tomto mieste budú dostupné všetky informácie potrebné na vypracovanie ponuky.</w:t>
      </w:r>
    </w:p>
    <w:p w14:paraId="46A755FD" w14:textId="4E6A58E6" w:rsidR="00622CEC" w:rsidRPr="00262DDE" w:rsidRDefault="00B25AA5" w:rsidP="00973FED">
      <w:pPr>
        <w:pStyle w:val="Cislo-2-text"/>
        <w:numPr>
          <w:ilvl w:val="3"/>
          <w:numId w:val="2"/>
        </w:numPr>
      </w:pPr>
      <w:r w:rsidRPr="00262DDE">
        <w:t xml:space="preserve">Verejný obstarávateľ umožňuje neobmedzený a priamy prístup elektronickými prostriedkami </w:t>
      </w:r>
      <w:r w:rsidR="006D69DA">
        <w:br/>
      </w:r>
      <w:r w:rsidRPr="00262DDE">
        <w:t xml:space="preserve">k súťažným podkladom a k ďalším doplňujúcim podkladom. Verejný obstarávateľ tieto všetky podklady / dokumenty bude uverejňovať ako elektronické dokumenty  v príslušnej </w:t>
      </w:r>
      <w:r w:rsidRPr="00262DDE">
        <w:rPr>
          <w:rStyle w:val="iadne"/>
        </w:rPr>
        <w:t xml:space="preserve">časti zákazky v systéme JOSEPHINE. </w:t>
      </w:r>
    </w:p>
    <w:p w14:paraId="1C9A98EA" w14:textId="77777777" w:rsidR="00622CEC" w:rsidRPr="00262DDE" w:rsidRDefault="00B25AA5" w:rsidP="00973FED">
      <w:pPr>
        <w:pStyle w:val="Cislo-2-text"/>
        <w:numPr>
          <w:ilvl w:val="3"/>
          <w:numId w:val="2"/>
        </w:numPr>
      </w:pPr>
      <w:r w:rsidRPr="00262DDE">
        <w:rPr>
          <w:rStyle w:val="iadne"/>
          <w:b/>
          <w:bCs/>
        </w:rPr>
        <w:t>Registrácia</w:t>
      </w:r>
      <w:r w:rsidRPr="00262DDE">
        <w:rPr>
          <w:rStyle w:val="iadne"/>
        </w:rPr>
        <w:t xml:space="preserve">. </w:t>
      </w:r>
      <w:r w:rsidRPr="00262DDE">
        <w:t>Uchádzač má možnosť sa registrovať do systému JOSEPHINE pomocou hesla alebo aj pomocou občianskeho preukazom s elektronickým čipom a bezpečnostným osobnostným kódom (</w:t>
      </w:r>
      <w:proofErr w:type="spellStart"/>
      <w:r w:rsidRPr="00262DDE">
        <w:t>eID</w:t>
      </w:r>
      <w:proofErr w:type="spellEnd"/>
      <w:r w:rsidRPr="00262DDE">
        <w:t>).</w:t>
      </w:r>
    </w:p>
    <w:p w14:paraId="71E8FFDA" w14:textId="02C75545" w:rsidR="00622CEC" w:rsidRPr="00262DDE" w:rsidRDefault="00B25AA5" w:rsidP="00973FED">
      <w:pPr>
        <w:pStyle w:val="Cislo-2-text"/>
        <w:numPr>
          <w:ilvl w:val="3"/>
          <w:numId w:val="2"/>
        </w:numPr>
      </w:pPr>
      <w:r w:rsidRPr="00262DDE">
        <w:rPr>
          <w:rStyle w:val="iadne"/>
          <w:b/>
          <w:bCs/>
        </w:rPr>
        <w:t>Aute</w:t>
      </w:r>
      <w:r w:rsidR="0036513D">
        <w:rPr>
          <w:rStyle w:val="iadne"/>
          <w:b/>
          <w:bCs/>
        </w:rPr>
        <w:t>n</w:t>
      </w:r>
      <w:r w:rsidRPr="00262DDE">
        <w:rPr>
          <w:rStyle w:val="iadne"/>
          <w:b/>
          <w:bCs/>
        </w:rPr>
        <w:t>tifikácia</w:t>
      </w:r>
      <w:r w:rsidRPr="00262DDE">
        <w:t xml:space="preserve">. Predkladanie ponúk je umožnené iba autentifikovaným uchádzačom. Autentifikáciu je možné vykonať týmito spôsobmi: </w:t>
      </w:r>
    </w:p>
    <w:p w14:paraId="12AC4CE7" w14:textId="77777777" w:rsidR="00622CEC" w:rsidRPr="00262DDE" w:rsidRDefault="00B25AA5" w:rsidP="00973FED">
      <w:pPr>
        <w:pStyle w:val="Cislo-4-a-text"/>
        <w:numPr>
          <w:ilvl w:val="5"/>
          <w:numId w:val="4"/>
        </w:numPr>
      </w:pPr>
      <w:r w:rsidRPr="00262DDE">
        <w:t>v systéme JOSEPHINE registráciou a prihlásením pomocou občianskeho preukazu s elektronickým čipom a bezpečnostným osobnostným kódom (</w:t>
      </w:r>
      <w:proofErr w:type="spellStart"/>
      <w:r w:rsidRPr="00262DDE">
        <w:t>eID</w:t>
      </w:r>
      <w:proofErr w:type="spellEnd"/>
      <w:r w:rsidRPr="00262DDE">
        <w:t xml:space="preserve">). V systéme </w:t>
      </w:r>
      <w:r w:rsidR="00A4021C" w:rsidRPr="00262DDE">
        <w:t xml:space="preserve">JOSEPHINE </w:t>
      </w:r>
      <w:r w:rsidRPr="00262DDE">
        <w:t xml:space="preserve">je autentifikovaná spoločnosť, ktorú pomocou </w:t>
      </w:r>
      <w:proofErr w:type="spellStart"/>
      <w:r w:rsidRPr="00262DDE">
        <w:t>eID</w:t>
      </w:r>
      <w:proofErr w:type="spellEnd"/>
      <w:r w:rsidRPr="00262DDE">
        <w:t xml:space="preserve"> registruje štatutár danej spoločnosti. Autentifikáciu vykonáva poskytovateľ systému JOSEPHINE a to v pracovných dňoch v čase 8.00 – 16.00 hod. </w:t>
      </w:r>
    </w:p>
    <w:p w14:paraId="770EF363" w14:textId="4E33DE66" w:rsidR="00622CEC" w:rsidRPr="00262DDE" w:rsidRDefault="00B25AA5" w:rsidP="00973FED">
      <w:pPr>
        <w:pStyle w:val="Cislo-4-a-text"/>
        <w:numPr>
          <w:ilvl w:val="5"/>
          <w:numId w:val="4"/>
        </w:numPr>
      </w:pPr>
      <w:r w:rsidRPr="00262DDE">
        <w:t xml:space="preserve">nahraním kvalifikovaného elektronického podpisu (napríklad podpisu </w:t>
      </w:r>
      <w:proofErr w:type="spellStart"/>
      <w:r w:rsidRPr="00262DDE">
        <w:t>eID</w:t>
      </w:r>
      <w:proofErr w:type="spellEnd"/>
      <w:r w:rsidRPr="00262DDE">
        <w:t>) štatutára danej spoločnosti na kartu užívateľa po registrácii a prihlásení do systému JOSEPHINE. Autentifikáciu vykoná poskytovateľ systému JOSEPHINE a to v pracovných dňoch v čase 8.00 – 16.00 hod.</w:t>
      </w:r>
    </w:p>
    <w:p w14:paraId="139C0305" w14:textId="36E7D28F" w:rsidR="00622CEC" w:rsidRPr="00262DDE" w:rsidRDefault="00B25AA5" w:rsidP="00973FED">
      <w:pPr>
        <w:pStyle w:val="Cislo-4-a-text"/>
        <w:numPr>
          <w:ilvl w:val="5"/>
          <w:numId w:val="4"/>
        </w:numPr>
      </w:pPr>
      <w:r w:rsidRPr="00262DDE">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632C9993" w14:textId="77777777" w:rsidR="00622CEC" w:rsidRPr="00262DDE" w:rsidRDefault="00B25AA5" w:rsidP="00973FED">
      <w:pPr>
        <w:pStyle w:val="Cislo-4-a-text"/>
        <w:numPr>
          <w:ilvl w:val="5"/>
          <w:numId w:val="4"/>
        </w:numPr>
      </w:pPr>
      <w:r w:rsidRPr="00262DDE">
        <w:t>počkaním na autentifikačný kód, ktorý bude poslaný na adresu sídla firmy do rúk štatutára uchádzača v listovej podobe formou doporučenej pošty. Lehota na tento úkon je obvykle 3 pracovné dni a je potrebné s touto lehotou počítať pri vkladaní ponuky.</w:t>
      </w:r>
      <w:r w:rsidRPr="00262DDE">
        <w:rPr>
          <w:rStyle w:val="iadne"/>
        </w:rPr>
        <w:t xml:space="preserve"> </w:t>
      </w:r>
      <w:r w:rsidRPr="00262DDE">
        <w:t xml:space="preserve"> </w:t>
      </w:r>
    </w:p>
    <w:p w14:paraId="285ABA44" w14:textId="77777777" w:rsidR="009F0F98" w:rsidRPr="00262DDE" w:rsidRDefault="009F0F98">
      <w:pPr>
        <w:pStyle w:val="Cislo-2-text"/>
        <w:ind w:left="709"/>
      </w:pPr>
    </w:p>
    <w:p w14:paraId="1AF7E275" w14:textId="77777777" w:rsidR="00622CEC" w:rsidRPr="00262DDE" w:rsidRDefault="00B25AA5">
      <w:pPr>
        <w:pStyle w:val="Nadpis2"/>
        <w:rPr>
          <w:rStyle w:val="iadne"/>
          <w:sz w:val="22"/>
          <w:szCs w:val="22"/>
        </w:rPr>
      </w:pPr>
      <w:bookmarkStart w:id="369" w:name="_Toc3"/>
      <w:bookmarkStart w:id="370" w:name="_Toc56587608"/>
      <w:r w:rsidRPr="00262DDE">
        <w:rPr>
          <w:rStyle w:val="iadne"/>
          <w:sz w:val="22"/>
          <w:szCs w:val="22"/>
        </w:rPr>
        <w:t>Predkladanie ponuky a jej obsah</w:t>
      </w:r>
      <w:bookmarkEnd w:id="369"/>
      <w:bookmarkEnd w:id="370"/>
    </w:p>
    <w:p w14:paraId="32B7706E" w14:textId="77777777" w:rsidR="00622CEC" w:rsidRPr="00262DDE" w:rsidRDefault="00B25AA5" w:rsidP="00973FED">
      <w:pPr>
        <w:pStyle w:val="Cislo-1-nadpis"/>
        <w:numPr>
          <w:ilvl w:val="2"/>
          <w:numId w:val="5"/>
        </w:numPr>
      </w:pPr>
      <w:bookmarkStart w:id="371" w:name="_Toc4"/>
      <w:bookmarkStart w:id="372" w:name="_Toc56587609"/>
      <w:r w:rsidRPr="00262DDE">
        <w:t>Predkladanie ponuky</w:t>
      </w:r>
      <w:bookmarkEnd w:id="371"/>
      <w:bookmarkEnd w:id="372"/>
    </w:p>
    <w:p w14:paraId="42610234" w14:textId="77777777" w:rsidR="00622CEC" w:rsidRPr="00262DDE" w:rsidRDefault="00B25AA5" w:rsidP="00973FED">
      <w:pPr>
        <w:pStyle w:val="Cislo-2-text"/>
        <w:numPr>
          <w:ilvl w:val="3"/>
          <w:numId w:val="2"/>
        </w:numPr>
      </w:pPr>
      <w:r w:rsidRPr="00262DDE">
        <w:t>Autentifikovaný uchádzač si po prihlásení do systému JOSEPHINE v prehľade - zozname obstarávaní vyberie predmetné obstarávanie a vloží svoju ponuku do určeného formulára na príjem ponúk, ktorý nájde v záložke „Ponuky a žiadosti“.</w:t>
      </w:r>
    </w:p>
    <w:p w14:paraId="1E9E615B" w14:textId="18815C4A" w:rsidR="00622CEC" w:rsidRPr="00262DDE" w:rsidRDefault="00B25AA5" w:rsidP="00973FED">
      <w:pPr>
        <w:pStyle w:val="Cislo-2-text"/>
        <w:numPr>
          <w:ilvl w:val="3"/>
          <w:numId w:val="2"/>
        </w:numPr>
        <w:rPr>
          <w:b/>
          <w:bCs/>
        </w:rPr>
      </w:pPr>
      <w:r w:rsidRPr="00262DDE">
        <w:rPr>
          <w:rStyle w:val="iadne"/>
        </w:rPr>
        <w:t>Uchádzač predkladá ponuku v elektronickej podobe v lehote na predkladanie ponúk</w:t>
      </w:r>
      <w:r w:rsidR="006E4B8D" w:rsidRPr="006E4B8D">
        <w:t>, ktorá je uvedená v oznámení o vyhlásení verejného obstarávania</w:t>
      </w:r>
      <w:r w:rsidRPr="00262DDE">
        <w:rPr>
          <w:rStyle w:val="iadne"/>
        </w:rPr>
        <w:t xml:space="preserve">. Ponuka je vyhotovená elektronicky v zmysle § 49 ods. 1 písm. a) </w:t>
      </w:r>
      <w:r w:rsidR="00083EC6">
        <w:rPr>
          <w:rStyle w:val="iadne"/>
        </w:rPr>
        <w:t>ZVO</w:t>
      </w:r>
      <w:r w:rsidRPr="00262DDE">
        <w:rPr>
          <w:rStyle w:val="iadne"/>
        </w:rPr>
        <w:t xml:space="preserve"> a vložená do systému JOSEPHINE umiestnenom na webovej adrese </w:t>
      </w:r>
      <w:hyperlink r:id="rId12" w:history="1">
        <w:r w:rsidRPr="00262DDE">
          <w:rPr>
            <w:rStyle w:val="Hyperlink1"/>
          </w:rPr>
          <w:t>https://josephine.proebiz.com/</w:t>
        </w:r>
      </w:hyperlink>
      <w:r w:rsidRPr="00262DDE">
        <w:rPr>
          <w:rStyle w:val="iadne"/>
        </w:rPr>
        <w:t>.</w:t>
      </w:r>
    </w:p>
    <w:p w14:paraId="3D099914" w14:textId="77777777" w:rsidR="00622CEC" w:rsidRPr="00262DDE" w:rsidRDefault="00B25AA5" w:rsidP="00973FED">
      <w:pPr>
        <w:pStyle w:val="Cislo-2-text"/>
        <w:numPr>
          <w:ilvl w:val="3"/>
          <w:numId w:val="2"/>
        </w:numPr>
        <w:rPr>
          <w:b/>
          <w:bCs/>
        </w:rPr>
      </w:pPr>
      <w:r w:rsidRPr="00262DDE">
        <w:rPr>
          <w:rStyle w:val="iadne"/>
        </w:rPr>
        <w:t xml:space="preserve">Elektronická ponuka sa vloží vyplnením ponukového formulára a vložením požadovaných dokladov a dokumentov v systéme JOSEPHINE umiestnenom na webovej adrese </w:t>
      </w:r>
      <w:hyperlink r:id="rId13" w:history="1">
        <w:r w:rsidRPr="00262DDE">
          <w:rPr>
            <w:rStyle w:val="Hyperlink1"/>
          </w:rPr>
          <w:t>https://josephine.proebiz.com/</w:t>
        </w:r>
      </w:hyperlink>
      <w:r w:rsidRPr="00262DDE">
        <w:rPr>
          <w:rStyle w:val="iadne"/>
        </w:rPr>
        <w:t>.</w:t>
      </w:r>
    </w:p>
    <w:p w14:paraId="344276DF" w14:textId="49DCEBCE" w:rsidR="00622CEC" w:rsidRPr="00262DDE" w:rsidRDefault="00B25AA5" w:rsidP="00973FED">
      <w:pPr>
        <w:pStyle w:val="Cislo-2-text"/>
        <w:numPr>
          <w:ilvl w:val="3"/>
          <w:numId w:val="2"/>
        </w:numPr>
      </w:pPr>
      <w:r w:rsidRPr="00262DDE">
        <w:t>V predloženej ponuke prostredníctvom systému JOSEPHINE musia byť pripojené požadované naskenované doklady (odporúčaný formát je „PDF“</w:t>
      </w:r>
      <w:r w:rsidR="00A5257C">
        <w:t xml:space="preserve"> vytvorený naskenovaním z </w:t>
      </w:r>
      <w:r w:rsidR="00A5257C" w:rsidRPr="00A5257C">
        <w:t>originálov alebo ich úradne osvedčených kópií</w:t>
      </w:r>
      <w:r w:rsidRPr="00262DDE">
        <w:t>) tak, ako je uvedené v týchto súťažných podkladoch (viď bod 3. Obsah ponuky) a vyplnenie položkového elektronického formulára, ktorý zodpovedá návrhu na plnenie kritérií uvedenom v súťažných podkladoch.</w:t>
      </w:r>
    </w:p>
    <w:p w14:paraId="74D72459" w14:textId="77777777" w:rsidR="00622CEC" w:rsidRPr="00262DDE" w:rsidRDefault="00B25AA5" w:rsidP="00973FED">
      <w:pPr>
        <w:pStyle w:val="Cislo-2-text"/>
        <w:numPr>
          <w:ilvl w:val="3"/>
          <w:numId w:val="2"/>
        </w:numPr>
      </w:pPr>
      <w:r w:rsidRPr="00262DDE">
        <w:lastRenderedPageBreak/>
        <w:t>Ak ponuka obsahuje dôverné informácie, uchádzač ich v ponuke viditeľne označí.</w:t>
      </w:r>
    </w:p>
    <w:p w14:paraId="7C9A5447" w14:textId="77777777" w:rsidR="00622CEC" w:rsidRPr="00262DDE" w:rsidRDefault="00B25AA5" w:rsidP="00973FED">
      <w:pPr>
        <w:pStyle w:val="Cislo-2-text"/>
        <w:numPr>
          <w:ilvl w:val="3"/>
          <w:numId w:val="2"/>
        </w:numPr>
        <w:rPr>
          <w:b/>
          <w:bCs/>
        </w:rPr>
      </w:pPr>
      <w:r w:rsidRPr="00262DDE">
        <w:rPr>
          <w:rStyle w:val="iadne"/>
        </w:rPr>
        <w:t>Uchádzačom navrhovaná cena za dodanie požadovaného predmetu zákazky, uvedená v ponuke uchádzača, musí byť vyjadrená v EUR (Eurách) s presnosťou na dve  desatinné miesta  a vložená do systému JOSEPHINE v tejto štruktúre: cena bez DPH, sadzba DPH, cena s alebo bez  DPH [pri vkladaní do systému JOSEPHINE označená ako „Jednotková cena (kritérium hodnotenia)“].</w:t>
      </w:r>
    </w:p>
    <w:p w14:paraId="47A02200" w14:textId="77777777" w:rsidR="00622CEC" w:rsidRPr="00262DDE" w:rsidRDefault="00B25AA5" w:rsidP="00973FED">
      <w:pPr>
        <w:pStyle w:val="Cislo-2-text"/>
        <w:numPr>
          <w:ilvl w:val="3"/>
          <w:numId w:val="2"/>
        </w:numPr>
      </w:pPr>
      <w:r w:rsidRPr="00262DDE">
        <w:t>Po úspešnom nahraní ponuky do systému JOSEPHINE je uchádzačovi odoslaný notifikačný informatívny e-mail (a to na emailovú adresu užívateľa uchádzača, ktorý ponuku nahral).</w:t>
      </w:r>
    </w:p>
    <w:p w14:paraId="65453DBA" w14:textId="77777777" w:rsidR="00622CEC" w:rsidRPr="00262DDE" w:rsidRDefault="00B25AA5" w:rsidP="00973FED">
      <w:pPr>
        <w:pStyle w:val="Cislo-2-text"/>
        <w:numPr>
          <w:ilvl w:val="3"/>
          <w:numId w:val="2"/>
        </w:numPr>
      </w:pPr>
      <w:r w:rsidRPr="00262DDE">
        <w:t>Ponuka uchádzača predložená po uplynutí lehoty na predkladanie ponúk sa elektronicky neotvorí.</w:t>
      </w:r>
    </w:p>
    <w:p w14:paraId="2C5DFFB5" w14:textId="77777777" w:rsidR="00622CEC" w:rsidRPr="00262DDE" w:rsidRDefault="00B25AA5" w:rsidP="00973FED">
      <w:pPr>
        <w:pStyle w:val="Cislo-2-text"/>
        <w:numPr>
          <w:ilvl w:val="3"/>
          <w:numId w:val="2"/>
        </w:numPr>
        <w:rPr>
          <w:b/>
          <w:bCs/>
        </w:rPr>
      </w:pPr>
      <w:r w:rsidRPr="00262DDE">
        <w:rPr>
          <w:rStyle w:val="iadne"/>
        </w:rPr>
        <w:t>Uchádzač môže predloženú ponuku vziať späť do uplynutia lehoty na predkladanie ponúk. Uchádzač pri odvolaní ponuky postupuje obdobne ako pri vložení prvotnej ponuky (kliknutím na tlačidlo „Stiahnuť ponuku“ a predložením novej ponuky).</w:t>
      </w:r>
    </w:p>
    <w:p w14:paraId="2D279540" w14:textId="5598C8EF" w:rsidR="00622CEC" w:rsidRPr="00262DDE" w:rsidRDefault="00B25AA5" w:rsidP="00973FED">
      <w:pPr>
        <w:pStyle w:val="Cislo-2-text"/>
        <w:numPr>
          <w:ilvl w:val="3"/>
          <w:numId w:val="2"/>
        </w:numPr>
        <w:rPr>
          <w:b/>
          <w:bCs/>
        </w:rPr>
      </w:pPr>
      <w:r w:rsidRPr="00262DDE">
        <w:rPr>
          <w:b/>
          <w:bCs/>
        </w:rPr>
        <w:t xml:space="preserve">Uchádzači sú svojou ponukou viazaní do uplynutia lehoty viazanosti ponúk, ktorá je </w:t>
      </w:r>
      <w:r w:rsidR="00745018">
        <w:rPr>
          <w:b/>
          <w:bCs/>
        </w:rPr>
        <w:t>uvedená v oznámení o vyhlásení verejného obstarávania</w:t>
      </w:r>
      <w:r w:rsidRPr="00262DDE">
        <w:rPr>
          <w:b/>
          <w:bCs/>
        </w:rPr>
        <w:t>.</w:t>
      </w:r>
    </w:p>
    <w:p w14:paraId="62959190" w14:textId="1943CD2A" w:rsidR="00622CEC" w:rsidRDefault="00B25AA5" w:rsidP="00973FED">
      <w:pPr>
        <w:pStyle w:val="Cislo-2-text"/>
        <w:numPr>
          <w:ilvl w:val="3"/>
          <w:numId w:val="2"/>
        </w:numPr>
      </w:pPr>
      <w:r w:rsidRPr="00262DDE">
        <w:t xml:space="preserve">Všetky náklady a výdavky spojené s prípravou a predložením ponuky, bez ohľadu na výsledok verejného obstarávania, znáša uchádzač, a to bez nároku na ich náhradu voči verejnému obstarávateľovi.  </w:t>
      </w:r>
    </w:p>
    <w:p w14:paraId="592281B3" w14:textId="77777777" w:rsidR="007C7EA6" w:rsidRDefault="007C7EA6" w:rsidP="007C7EA6">
      <w:pPr>
        <w:pStyle w:val="Cislo-2-text"/>
        <w:ind w:left="709"/>
      </w:pPr>
    </w:p>
    <w:p w14:paraId="1EFE2EEF" w14:textId="2799838B" w:rsidR="00622CEC" w:rsidRPr="00262DDE" w:rsidRDefault="00B25AA5" w:rsidP="00973FED">
      <w:pPr>
        <w:pStyle w:val="Cislo-1-nadpis"/>
        <w:numPr>
          <w:ilvl w:val="2"/>
          <w:numId w:val="2"/>
        </w:numPr>
      </w:pPr>
      <w:bookmarkStart w:id="373" w:name="_Toc5"/>
      <w:bookmarkStart w:id="374" w:name="_Toc56587610"/>
      <w:r w:rsidRPr="00262DDE">
        <w:t>Obsah ponuky</w:t>
      </w:r>
      <w:bookmarkEnd w:id="373"/>
      <w:bookmarkEnd w:id="374"/>
      <w:r w:rsidR="009F2553">
        <w:t xml:space="preserve"> </w:t>
      </w:r>
    </w:p>
    <w:p w14:paraId="2AB49743" w14:textId="123433A4" w:rsidR="007C7EA6" w:rsidRDefault="007C7EA6" w:rsidP="00973FED">
      <w:pPr>
        <w:pStyle w:val="Cislo-2-text"/>
        <w:numPr>
          <w:ilvl w:val="3"/>
          <w:numId w:val="2"/>
        </w:numPr>
      </w:pPr>
      <w:r>
        <w:t>Ponuka musí obsahovať:</w:t>
      </w:r>
    </w:p>
    <w:p w14:paraId="3CA06CA1" w14:textId="0B65C99C" w:rsidR="00744C62" w:rsidDel="00596834" w:rsidRDefault="00744C62" w:rsidP="0054295A">
      <w:pPr>
        <w:pStyle w:val="Odsekzoznamu"/>
        <w:numPr>
          <w:ilvl w:val="0"/>
          <w:numId w:val="35"/>
        </w:numPr>
        <w:ind w:left="1418" w:hanging="709"/>
        <w:jc w:val="both"/>
        <w:rPr>
          <w:del w:id="375" w:author="Mgr. Marek Motyka" w:date="2020-11-16T13:02:00Z"/>
        </w:rPr>
      </w:pPr>
      <w:del w:id="376" w:author="Mgr. Marek Motyka" w:date="2020-11-16T13:02:00Z">
        <w:r w:rsidRPr="00744C62" w:rsidDel="00596834">
          <w:delText xml:space="preserve">Vyplnený Dotazník uchádzača podľa vzoru uvedeného v časti </w:delText>
        </w:r>
        <w:r w:rsidR="00D43A08" w:rsidDel="00596834">
          <w:delText>H</w:delText>
        </w:r>
        <w:r w:rsidRPr="00744C62" w:rsidDel="00596834">
          <w:delText>. týchto súťažných podkladov.</w:delText>
        </w:r>
      </w:del>
    </w:p>
    <w:p w14:paraId="6DE5EAB3" w14:textId="111A399C" w:rsidR="00744C62" w:rsidRDefault="00744C62" w:rsidP="0054295A">
      <w:pPr>
        <w:pStyle w:val="Odsekzoznamu"/>
        <w:numPr>
          <w:ilvl w:val="0"/>
          <w:numId w:val="35"/>
        </w:numPr>
        <w:ind w:left="1418" w:hanging="709"/>
        <w:jc w:val="both"/>
      </w:pPr>
      <w:r w:rsidRPr="00744C62">
        <w:t>Uchádzač predloží doklady</w:t>
      </w:r>
      <w:r w:rsidR="0014369F">
        <w:t>/dokumenty</w:t>
      </w:r>
      <w:r w:rsidRPr="00744C62">
        <w:t xml:space="preserve"> preukazujúce splnenie podmienok účasti určených verejným obstarávateľom v oznámení o vyhlásení verejného obstarávania, oddiel III.1) PODMIENKY ÚČASTI.</w:t>
      </w:r>
      <w:r w:rsidR="00681D23">
        <w:t xml:space="preserve"> </w:t>
      </w:r>
      <w:r w:rsidR="00681D23" w:rsidRPr="00F943CB">
        <w:t>Uchádzač môže v zmysle § 39 ZVO predbežne nahradiť doklady na preukázanie splnenia podmienok účasti predložením jednotného európskeho dokumentu (JED).</w:t>
      </w:r>
      <w:r w:rsidRPr="00744C62">
        <w:t xml:space="preserve"> </w:t>
      </w:r>
      <w:r w:rsidR="00257D43">
        <w:t>Prípadný zápis uchádzača v zozname hospodárskych subjektov vedený Úradom pre verejné obstarávanie overí verejný obstarávateľ v súlade s § 152 ods. 4 ZVO.</w:t>
      </w:r>
    </w:p>
    <w:p w14:paraId="793ADDF5" w14:textId="6348760E" w:rsidR="00744C62" w:rsidRPr="00744C62" w:rsidRDefault="00744C62" w:rsidP="0054295A">
      <w:pPr>
        <w:pStyle w:val="Odsekzoznamu"/>
        <w:numPr>
          <w:ilvl w:val="0"/>
          <w:numId w:val="35"/>
        </w:numPr>
        <w:ind w:left="1418" w:hanging="709"/>
        <w:jc w:val="both"/>
      </w:pPr>
      <w:r w:rsidRPr="00744C62">
        <w:t>Uchádzač predloží písomné vyhlásenie uchádzača podľa vzoru uvedeného v časti F. týchto súťažných podkladov, že súhlasí s obsahom návrhu zmluvy podľa časti B. týchto súťažných podkladov. Dokument musí byť podpísaný osobou oprávnenou konať za uchádzača.</w:t>
      </w:r>
    </w:p>
    <w:p w14:paraId="701AD388" w14:textId="097E4725" w:rsidR="00FF1647" w:rsidRPr="00F4059D" w:rsidRDefault="00744C62" w:rsidP="00807FB8">
      <w:pPr>
        <w:pStyle w:val="Cislo-2-text"/>
        <w:numPr>
          <w:ilvl w:val="0"/>
          <w:numId w:val="35"/>
        </w:numPr>
        <w:tabs>
          <w:tab w:val="clear" w:pos="709"/>
          <w:tab w:val="clear" w:pos="1066"/>
          <w:tab w:val="clear" w:pos="1423"/>
          <w:tab w:val="clear" w:pos="1780"/>
          <w:tab w:val="clear" w:pos="2138"/>
          <w:tab w:val="clear" w:pos="2495"/>
          <w:tab w:val="clear" w:pos="2852"/>
        </w:tabs>
        <w:ind w:left="1418" w:hanging="709"/>
      </w:pPr>
      <w:r w:rsidRPr="00262DDE">
        <w:t xml:space="preserve">Uchádzač predloží </w:t>
      </w:r>
      <w:r>
        <w:t>r</w:t>
      </w:r>
      <w:r w:rsidRPr="00262DDE">
        <w:t xml:space="preserve">iadne vyplnený návrh na plnenie kritérií podľa vzoru uvedeného </w:t>
      </w:r>
      <w:r w:rsidRPr="00CB0736">
        <w:t>v časti E.</w:t>
      </w:r>
      <w:r w:rsidRPr="00262DDE">
        <w:t xml:space="preserve"> týchto súťažných podkladov. </w:t>
      </w:r>
      <w:del w:id="377" w:author="Mgr. Marek Motyka" w:date="2020-11-16T13:03:00Z">
        <w:r w:rsidRPr="00262DDE" w:rsidDel="00596834">
          <w:delText>Ak uchádzač nie je platcom DPH,</w:delText>
        </w:r>
        <w:r w:rsidR="00723F90" w:rsidDel="00596834">
          <w:delText xml:space="preserve"> na túto skutočnosť upozorní v ponuke (v Dotazníku uchádzača a v Návrhu na plnenie kritérií)</w:delText>
        </w:r>
        <w:r w:rsidRPr="00262DDE" w:rsidDel="00596834">
          <w:delText xml:space="preserve">. Ak je uchádzač platcom DPH, uvedie príslušnú sadzbu DPH. </w:delText>
        </w:r>
      </w:del>
      <w:r w:rsidRPr="00262DDE">
        <w:t>Všetky vkladané hodnoty musia byť zadané s presnosťou na dve desatinné miesta.</w:t>
      </w:r>
      <w:r>
        <w:t xml:space="preserve"> Pre vylúčenie pochybností verejný obstarávateľ uvádza, že v prípade nesúladu hodnoty ponuky podľa položkového </w:t>
      </w:r>
      <w:r w:rsidRPr="00262DDE">
        <w:t>elektronického formulár</w:t>
      </w:r>
      <w:r>
        <w:t xml:space="preserve">u systému </w:t>
      </w:r>
      <w:r w:rsidRPr="00262DDE">
        <w:t>JOSEPHINE</w:t>
      </w:r>
      <w:r>
        <w:t xml:space="preserve"> podľa bodu 2.4. a 2.6. týchto súťažných podkladov, ktorý predstavuje len nevyhnutnú funkcionalitu tohto elektronického systému a návrhu na plnenie kritérií podľa vzoru uvedeného v časti E. týchto súťažných podkladov, hodnotou, ktorá bude predmetom vyhodnocovania ponúk bude hodnota ponuky uvedená v návrhu naplnenie kritéri</w:t>
      </w:r>
      <w:r w:rsidR="00723F90">
        <w:t>í</w:t>
      </w:r>
      <w:r>
        <w:t xml:space="preserve"> predkladaného v súlade s</w:t>
      </w:r>
      <w:r w:rsidR="00AC349A">
        <w:t> prvou vetou</w:t>
      </w:r>
      <w:r w:rsidR="00723F90">
        <w:t xml:space="preserve"> </w:t>
      </w:r>
      <w:r w:rsidR="00AC349A">
        <w:t>tohto bodu</w:t>
      </w:r>
      <w:r w:rsidRPr="00F4059D">
        <w:t>.</w:t>
      </w:r>
    </w:p>
    <w:p w14:paraId="0C7C192B" w14:textId="2C3631D7" w:rsidR="0014369F" w:rsidRPr="00CF051C" w:rsidRDefault="0014369F" w:rsidP="0054295A">
      <w:pPr>
        <w:pStyle w:val="Cislo-2-text"/>
        <w:numPr>
          <w:ilvl w:val="0"/>
          <w:numId w:val="35"/>
        </w:numPr>
        <w:tabs>
          <w:tab w:val="clear" w:pos="709"/>
          <w:tab w:val="clear" w:pos="1066"/>
          <w:tab w:val="clear" w:pos="1423"/>
          <w:tab w:val="clear" w:pos="1780"/>
          <w:tab w:val="clear" w:pos="2138"/>
          <w:tab w:val="clear" w:pos="2495"/>
          <w:tab w:val="clear" w:pos="2852"/>
        </w:tabs>
        <w:ind w:left="1418" w:hanging="709"/>
      </w:pPr>
      <w:r w:rsidRPr="00CF051C">
        <w:rPr>
          <w:rFonts w:eastAsia="Arial Unicode MS"/>
        </w:rPr>
        <w:t>Preukázanie splnenia požiadaviek na predmet zákazky</w:t>
      </w:r>
      <w:r w:rsidR="009A5DF3" w:rsidRPr="00CF051C">
        <w:rPr>
          <w:rFonts w:eastAsia="Arial Unicode MS"/>
        </w:rPr>
        <w:t xml:space="preserve"> uvedením</w:t>
      </w:r>
      <w:r w:rsidRPr="00CF051C">
        <w:rPr>
          <w:rFonts w:eastAsia="Arial Unicode MS"/>
        </w:rPr>
        <w:t xml:space="preserve"> </w:t>
      </w:r>
      <w:r w:rsidR="009A5DF3" w:rsidRPr="00CF051C">
        <w:rPr>
          <w:rFonts w:eastAsia="Arial Unicode MS"/>
        </w:rPr>
        <w:t xml:space="preserve">informácií ako uchádzač zabezpečí poskytovanie služby </w:t>
      </w:r>
      <w:r w:rsidRPr="00CF051C">
        <w:rPr>
          <w:rFonts w:eastAsia="Arial Unicode MS"/>
        </w:rPr>
        <w:t>(uvedie sa osobitne v rozsahu max. 20 normostrán), t.</w:t>
      </w:r>
      <w:r w:rsidR="00CF051C">
        <w:rPr>
          <w:rFonts w:eastAsia="Arial Unicode MS"/>
        </w:rPr>
        <w:t xml:space="preserve"> </w:t>
      </w:r>
      <w:r w:rsidRPr="00CF051C">
        <w:rPr>
          <w:rFonts w:eastAsia="Arial Unicode MS"/>
        </w:rPr>
        <w:t>j.</w:t>
      </w:r>
      <w:r w:rsidR="009A5DF3" w:rsidRPr="00CF051C">
        <w:rPr>
          <w:rFonts w:eastAsia="Arial Unicode MS"/>
        </w:rPr>
        <w:t xml:space="preserve"> informácie týkajúce sa</w:t>
      </w:r>
      <w:r w:rsidRPr="00CF051C">
        <w:rPr>
          <w:rFonts w:eastAsia="Arial Unicode MS"/>
        </w:rPr>
        <w:t xml:space="preserve">: </w:t>
      </w:r>
    </w:p>
    <w:p w14:paraId="0FDE3C6C" w14:textId="54B7A5D7" w:rsidR="0014369F" w:rsidRPr="00CF051C" w:rsidRDefault="0014369F" w:rsidP="0014369F">
      <w:pPr>
        <w:pStyle w:val="Odsekzoznamu"/>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985" w:hanging="567"/>
        <w:jc w:val="both"/>
        <w:rPr>
          <w:rFonts w:eastAsia="Arial Unicode MS"/>
        </w:rPr>
      </w:pPr>
      <w:r w:rsidRPr="00CF051C">
        <w:rPr>
          <w:rFonts w:eastAsia="Arial Unicode MS"/>
        </w:rPr>
        <w:t>technick</w:t>
      </w:r>
      <w:r w:rsidR="009A5DF3" w:rsidRPr="00CF051C">
        <w:rPr>
          <w:rFonts w:eastAsia="Arial Unicode MS"/>
        </w:rPr>
        <w:t>ej</w:t>
      </w:r>
      <w:r w:rsidRPr="00CF051C">
        <w:rPr>
          <w:rFonts w:eastAsia="Arial Unicode MS"/>
        </w:rPr>
        <w:t xml:space="preserve"> základ</w:t>
      </w:r>
      <w:r w:rsidR="009A5DF3" w:rsidRPr="00CF051C">
        <w:rPr>
          <w:rFonts w:eastAsia="Arial Unicode MS"/>
        </w:rPr>
        <w:t>ne</w:t>
      </w:r>
      <w:r w:rsidRPr="00CF051C">
        <w:rPr>
          <w:rFonts w:eastAsia="Arial Unicode MS"/>
        </w:rPr>
        <w:t xml:space="preserve"> potrebn</w:t>
      </w:r>
      <w:r w:rsidR="009A5DF3" w:rsidRPr="00CF051C">
        <w:rPr>
          <w:rFonts w:eastAsia="Arial Unicode MS"/>
        </w:rPr>
        <w:t>ej</w:t>
      </w:r>
      <w:r w:rsidRPr="00CF051C">
        <w:rPr>
          <w:rFonts w:eastAsia="Arial Unicode MS"/>
        </w:rPr>
        <w:t xml:space="preserve"> pre plnenie zmluvy (</w:t>
      </w:r>
      <w:proofErr w:type="spellStart"/>
      <w:r w:rsidRPr="00CF051C">
        <w:rPr>
          <w:rFonts w:eastAsia="Arial Unicode MS"/>
        </w:rPr>
        <w:t>odstavisko</w:t>
      </w:r>
      <w:proofErr w:type="spellEnd"/>
      <w:r w:rsidRPr="00CF051C">
        <w:rPr>
          <w:rFonts w:eastAsia="Arial Unicode MS"/>
        </w:rPr>
        <w:t xml:space="preserve"> autobusov, administratívne priestory, iné priestory potrebné pre plnenie zmluvy, lokalizácia týchto priestorov, ich veľkosť, uvedenie, či je základňa už vybudovaná alebo sa plánuje vybudovať a pod.),</w:t>
      </w:r>
    </w:p>
    <w:p w14:paraId="49B01123" w14:textId="13AFDC7A" w:rsidR="0014369F" w:rsidRPr="00CF051C" w:rsidRDefault="0014369F" w:rsidP="0014369F">
      <w:pPr>
        <w:pStyle w:val="Odsekzoznamu"/>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985" w:hanging="567"/>
        <w:jc w:val="both"/>
        <w:rPr>
          <w:rFonts w:eastAsia="Arial Unicode MS"/>
        </w:rPr>
      </w:pPr>
      <w:r w:rsidRPr="00CF051C">
        <w:rPr>
          <w:rFonts w:eastAsia="Arial Unicode MS"/>
        </w:rPr>
        <w:lastRenderedPageBreak/>
        <w:t>servis</w:t>
      </w:r>
      <w:r w:rsidR="009A5DF3" w:rsidRPr="00CF051C">
        <w:rPr>
          <w:rFonts w:eastAsia="Arial Unicode MS"/>
        </w:rPr>
        <w:t>u</w:t>
      </w:r>
      <w:r w:rsidRPr="00CF051C">
        <w:rPr>
          <w:rFonts w:eastAsia="Arial Unicode MS"/>
        </w:rPr>
        <w:t xml:space="preserve"> autobusov (uvedie sa, či tieto práce uchádzač vykonáva prostredníctvom svojich kapacít alebo prostredníctvom subdodávateľov, miestom ich servisných priestorov),</w:t>
      </w:r>
    </w:p>
    <w:p w14:paraId="028E3560" w14:textId="4508D3B4" w:rsidR="0014369F" w:rsidRPr="00CF051C" w:rsidRDefault="0014369F" w:rsidP="0014369F">
      <w:pPr>
        <w:pStyle w:val="Odsekzoznamu"/>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985" w:hanging="567"/>
        <w:jc w:val="both"/>
        <w:rPr>
          <w:rFonts w:eastAsia="Arial Unicode MS"/>
        </w:rPr>
      </w:pPr>
      <w:r w:rsidRPr="00CF051C">
        <w:rPr>
          <w:rFonts w:eastAsia="Arial Unicode MS"/>
        </w:rPr>
        <w:t>softvérové</w:t>
      </w:r>
      <w:r w:rsidR="009A5DF3" w:rsidRPr="00CF051C">
        <w:rPr>
          <w:rFonts w:eastAsia="Arial Unicode MS"/>
        </w:rPr>
        <w:t>ho</w:t>
      </w:r>
      <w:r w:rsidRPr="00CF051C">
        <w:rPr>
          <w:rFonts w:eastAsia="Arial Unicode MS"/>
        </w:rPr>
        <w:t xml:space="preserve"> vybaveni</w:t>
      </w:r>
      <w:r w:rsidR="009A5DF3" w:rsidRPr="00CF051C">
        <w:rPr>
          <w:rFonts w:eastAsia="Arial Unicode MS"/>
        </w:rPr>
        <w:t>a</w:t>
      </w:r>
      <w:r w:rsidRPr="00CF051C">
        <w:rPr>
          <w:rFonts w:eastAsia="Arial Unicode MS"/>
        </w:rPr>
        <w:t xml:space="preserve"> (uvedie sa akým softvérom budú vybavené autobusy, ako je zabezpečené sledovanie trás autobusov, aké uchádzač použije palubné jednotky, ktoré budú komunikovať s radičmi cestnej signalizácie),</w:t>
      </w:r>
    </w:p>
    <w:p w14:paraId="2230871B" w14:textId="1FF2BE42" w:rsidR="009A5DF3" w:rsidRPr="00CF051C" w:rsidRDefault="0014369F" w:rsidP="009A5DF3">
      <w:pPr>
        <w:pStyle w:val="Odsekzoznamu"/>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985" w:hanging="567"/>
        <w:jc w:val="both"/>
        <w:rPr>
          <w:rFonts w:eastAsia="Arial Unicode MS"/>
        </w:rPr>
      </w:pPr>
      <w:r w:rsidRPr="00CF051C">
        <w:rPr>
          <w:rFonts w:eastAsia="Arial Unicode MS"/>
        </w:rPr>
        <w:t>štruktúr</w:t>
      </w:r>
      <w:r w:rsidR="009A5DF3" w:rsidRPr="00CF051C">
        <w:rPr>
          <w:rFonts w:eastAsia="Arial Unicode MS"/>
        </w:rPr>
        <w:t>y</w:t>
      </w:r>
      <w:r w:rsidRPr="00CF051C">
        <w:rPr>
          <w:rFonts w:eastAsia="Arial Unicode MS"/>
        </w:rPr>
        <w:t xml:space="preserve"> zamestnancov potrebných na plnenie zmluvy – uvedie jednotlivé profesie, počet zamestnancov, druh pracovného pomeru.</w:t>
      </w:r>
    </w:p>
    <w:p w14:paraId="646BB815" w14:textId="0A79C41A" w:rsidR="00744C62" w:rsidRDefault="00744C62" w:rsidP="0054295A">
      <w:pPr>
        <w:pStyle w:val="Cislo-2-text"/>
        <w:numPr>
          <w:ilvl w:val="0"/>
          <w:numId w:val="35"/>
        </w:numPr>
        <w:tabs>
          <w:tab w:val="clear" w:pos="709"/>
          <w:tab w:val="clear" w:pos="1066"/>
          <w:tab w:val="clear" w:pos="1423"/>
          <w:tab w:val="clear" w:pos="1780"/>
          <w:tab w:val="clear" w:pos="2138"/>
          <w:tab w:val="clear" w:pos="2495"/>
          <w:tab w:val="clear" w:pos="2852"/>
        </w:tabs>
        <w:ind w:left="1418" w:hanging="709"/>
      </w:pPr>
      <w:r>
        <w:t>V prípade, ak na základe dohody o plnomocenstve podpíše ponuku v mene uchádzača iná osoba, tak ponuka uchádzača musí obsahovať ako svoju súčasť aj príslušnú plnú moc.</w:t>
      </w:r>
    </w:p>
    <w:p w14:paraId="7F7E7423" w14:textId="44625B14" w:rsidR="002C4155" w:rsidRDefault="00744C62" w:rsidP="0054295A">
      <w:pPr>
        <w:pStyle w:val="Cislo-2-text"/>
        <w:numPr>
          <w:ilvl w:val="0"/>
          <w:numId w:val="35"/>
        </w:numPr>
        <w:tabs>
          <w:tab w:val="clear" w:pos="709"/>
          <w:tab w:val="clear" w:pos="1066"/>
          <w:tab w:val="clear" w:pos="1423"/>
          <w:tab w:val="clear" w:pos="1780"/>
          <w:tab w:val="clear" w:pos="2138"/>
          <w:tab w:val="clear" w:pos="2495"/>
          <w:tab w:val="clear" w:pos="2852"/>
        </w:tabs>
        <w:ind w:left="1418" w:hanging="709"/>
        <w:rPr>
          <w:ins w:id="378" w:author="Mgr. Marek Motyka" w:date="2020-11-16T13:06:00Z"/>
        </w:rPr>
      </w:pPr>
      <w:r>
        <w:t xml:space="preserve">V prípade skupiny dodávateľov uchádzač predloží vystavenú plnú moc pre jedného </w:t>
      </w:r>
      <w:r w:rsidR="00146319">
        <w:br/>
      </w:r>
      <w:r>
        <w:t>z členov skupiny, ktorý bude oprávnený prijímať pokyny za všetkých členov skupiny a konať v mene všetkých ostatných členov skupiny, podpísanú všetkými členmi skupiny alebo osobou/osobami oprávnenými konať v danej veci za každého člena skupiny.</w:t>
      </w:r>
    </w:p>
    <w:p w14:paraId="0C4CD873" w14:textId="23ADA30E" w:rsidR="00596834" w:rsidRDefault="00596834" w:rsidP="0054295A">
      <w:pPr>
        <w:pStyle w:val="Cislo-2-text"/>
        <w:numPr>
          <w:ilvl w:val="0"/>
          <w:numId w:val="35"/>
        </w:numPr>
        <w:tabs>
          <w:tab w:val="clear" w:pos="709"/>
          <w:tab w:val="clear" w:pos="1066"/>
          <w:tab w:val="clear" w:pos="1423"/>
          <w:tab w:val="clear" w:pos="1780"/>
          <w:tab w:val="clear" w:pos="2138"/>
          <w:tab w:val="clear" w:pos="2495"/>
          <w:tab w:val="clear" w:pos="2852"/>
        </w:tabs>
        <w:ind w:left="1418" w:hanging="709"/>
      </w:pPr>
      <w:ins w:id="379" w:author="Mgr. Marek Motyka" w:date="2020-11-16T13:11:00Z">
        <w:r>
          <w:t xml:space="preserve">Ak uchádzač </w:t>
        </w:r>
      </w:ins>
      <w:ins w:id="380" w:author="Mgr. Marek Motyka" w:date="2020-11-16T13:12:00Z">
        <w:r w:rsidR="00C007BB">
          <w:t>predkladal</w:t>
        </w:r>
      </w:ins>
      <w:ins w:id="381" w:author="Mgr. Marek Motyka" w:date="2020-11-16T13:11:00Z">
        <w:r>
          <w:t xml:space="preserve"> ponuku</w:t>
        </w:r>
      </w:ins>
      <w:ins w:id="382" w:author="Mgr. Marek Motyka" w:date="2020-11-16T13:12:00Z">
        <w:r w:rsidR="00C007BB">
          <w:t xml:space="preserve"> spolu so všetkými požadovanými dokladmi</w:t>
        </w:r>
      </w:ins>
      <w:ins w:id="383" w:author="Mgr. Marek Motyka" w:date="2020-11-16T13:11:00Z">
        <w:r>
          <w:t xml:space="preserve"> v predchádzajúcej súťaži s rovnakým predmetom zákazky, vyhlásenej dňa </w:t>
        </w:r>
        <w:del w:id="384" w:author="JUDr. Radoslav Bazala" w:date="2020-11-20T11:59:00Z">
          <w:r w:rsidDel="00163A84">
            <w:delText>...</w:delText>
          </w:r>
        </w:del>
      </w:ins>
      <w:ins w:id="385" w:author="JUDr. Radoslav Bazala" w:date="2020-11-20T11:59:00Z">
        <w:r w:rsidR="00163A84">
          <w:t>14.07.2020</w:t>
        </w:r>
      </w:ins>
      <w:ins w:id="386" w:author="Mgr. Marek Motyka" w:date="2020-11-16T13:11:00Z">
        <w:r>
          <w:t xml:space="preserve"> v európskom vestníku pod č. </w:t>
        </w:r>
        <w:del w:id="387" w:author="JUDr. Radoslav Bazala" w:date="2020-11-20T11:59:00Z">
          <w:r w:rsidDel="00163A84">
            <w:delText>...</w:delText>
          </w:r>
        </w:del>
      </w:ins>
      <w:ins w:id="388" w:author="JUDr. Radoslav Bazala" w:date="2020-11-20T11:59:00Z">
        <w:r w:rsidR="00163A84">
          <w:t>2020/S 134-329892</w:t>
        </w:r>
      </w:ins>
      <w:ins w:id="389" w:author="Mgr. Marek Motyka" w:date="2020-11-16T13:11:00Z">
        <w:r w:rsidR="00C007BB">
          <w:t xml:space="preserve"> a vo vestníku</w:t>
        </w:r>
      </w:ins>
      <w:ins w:id="390" w:author="Mgr. Marek Motyka" w:date="2020-11-16T13:12:00Z">
        <w:r w:rsidR="00C007BB">
          <w:t xml:space="preserve"> verejného obstarávania pod č. </w:t>
        </w:r>
        <w:del w:id="391" w:author="JUDr. Radoslav Bazala" w:date="2020-11-20T11:59:00Z">
          <w:r w:rsidR="00C007BB" w:rsidDel="00163A84">
            <w:delText>...</w:delText>
          </w:r>
        </w:del>
      </w:ins>
      <w:ins w:id="392" w:author="JUDr. Radoslav Bazala" w:date="2020-11-20T11:59:00Z">
        <w:r w:rsidR="00163A84">
          <w:t>25265-MSS</w:t>
        </w:r>
      </w:ins>
      <w:ins w:id="393" w:author="Mgr. Marek Motyka" w:date="2020-11-16T13:12:00Z">
        <w:r w:rsidR="00C007BB">
          <w:t>,</w:t>
        </w:r>
      </w:ins>
      <w:ins w:id="394" w:author="Mgr. Marek Motyka" w:date="2020-11-18T10:22:00Z">
        <w:r w:rsidR="00EB70F6">
          <w:t xml:space="preserve"> ktoré sú stále aktuálne a platné,</w:t>
        </w:r>
      </w:ins>
      <w:ins w:id="395" w:author="Mgr. Marek Motyka" w:date="2020-11-16T13:12:00Z">
        <w:r w:rsidR="00C007BB">
          <w:t xml:space="preserve"> </w:t>
        </w:r>
      </w:ins>
      <w:ins w:id="396" w:author="Mgr. Marek Motyka" w:date="2020-11-16T13:13:00Z">
        <w:r w:rsidR="00C007BB">
          <w:t xml:space="preserve">nemusí ich predkladať znova. Bude </w:t>
        </w:r>
      </w:ins>
      <w:ins w:id="397" w:author="Mgr. Marek Motyka" w:date="2020-11-16T13:19:00Z">
        <w:r w:rsidR="00FB5297">
          <w:t>p</w:t>
        </w:r>
      </w:ins>
      <w:ins w:id="398" w:author="Mgr. Marek Motyka" w:date="2020-11-16T13:13:00Z">
        <w:r w:rsidR="00C007BB">
          <w:t>ostačujúce, ak len písomne vyhlási, že dok</w:t>
        </w:r>
      </w:ins>
      <w:ins w:id="399" w:author="Mgr. Marek Motyka" w:date="2020-11-16T13:14:00Z">
        <w:r w:rsidR="00C007BB">
          <w:t>lady predložené vo vyššie uvedenej predošlej súťaži sú stále platné a</w:t>
        </w:r>
      </w:ins>
      <w:ins w:id="400" w:author="Mgr. Marek Motyka" w:date="2020-11-18T10:23:00Z">
        <w:r w:rsidR="00EB70F6">
          <w:t> </w:t>
        </w:r>
      </w:ins>
      <w:ins w:id="401" w:author="Mgr. Marek Motyka" w:date="2020-11-16T13:14:00Z">
        <w:r w:rsidR="00C007BB">
          <w:t>aktuálne</w:t>
        </w:r>
      </w:ins>
      <w:ins w:id="402" w:author="Mgr. Marek Motyka" w:date="2020-11-18T10:23:00Z">
        <w:r w:rsidR="00EB70F6">
          <w:t>; bod 3.1.2 súťažných podkladov týmto nie je dotknutý</w:t>
        </w:r>
      </w:ins>
      <w:ins w:id="403" w:author="Mgr. Marek Motyka" w:date="2020-11-18T10:25:00Z">
        <w:r w:rsidR="00EB70F6">
          <w:t xml:space="preserve">, t. j. </w:t>
        </w:r>
      </w:ins>
      <w:ins w:id="404" w:author="Mgr. Marek Motyka" w:date="2020-11-18T10:24:00Z">
        <w:r w:rsidR="00EB70F6">
          <w:t>súhlas s návrhom zmluvy je potrebné predložiť</w:t>
        </w:r>
      </w:ins>
      <w:ins w:id="405" w:author="Mgr. Marek Motyka" w:date="2020-11-18T10:25:00Z">
        <w:r w:rsidR="00EB70F6">
          <w:t xml:space="preserve"> nanovo</w:t>
        </w:r>
      </w:ins>
      <w:ins w:id="406" w:author="Mgr. Marek Motyka" w:date="2020-11-18T10:24:00Z">
        <w:r w:rsidR="00EB70F6">
          <w:t>.</w:t>
        </w:r>
      </w:ins>
    </w:p>
    <w:p w14:paraId="23EF33D4" w14:textId="74CD6DD8" w:rsidR="00D43A08" w:rsidRDefault="00D43A08" w:rsidP="0054295A">
      <w:pPr>
        <w:pStyle w:val="Cislo-2-text"/>
        <w:numPr>
          <w:ilvl w:val="0"/>
          <w:numId w:val="35"/>
        </w:numPr>
        <w:tabs>
          <w:tab w:val="clear" w:pos="709"/>
          <w:tab w:val="clear" w:pos="1066"/>
          <w:tab w:val="clear" w:pos="1423"/>
          <w:tab w:val="clear" w:pos="1780"/>
          <w:tab w:val="clear" w:pos="2138"/>
          <w:tab w:val="clear" w:pos="2495"/>
          <w:tab w:val="clear" w:pos="2852"/>
        </w:tabs>
        <w:ind w:left="1418" w:hanging="709"/>
        <w:rPr>
          <w:b/>
          <w:bCs/>
        </w:rPr>
      </w:pPr>
      <w:r w:rsidRPr="00D43A08">
        <w:rPr>
          <w:b/>
          <w:bCs/>
        </w:rPr>
        <w:t>V</w:t>
      </w:r>
      <w:r w:rsidR="00E43D6E">
        <w:rPr>
          <w:b/>
          <w:bCs/>
        </w:rPr>
        <w:t> prípade v</w:t>
      </w:r>
      <w:r w:rsidRPr="00D43A08">
        <w:rPr>
          <w:b/>
          <w:bCs/>
        </w:rPr>
        <w:t>yužiti</w:t>
      </w:r>
      <w:r w:rsidR="00E43D6E">
        <w:rPr>
          <w:b/>
          <w:bCs/>
        </w:rPr>
        <w:t>a</w:t>
      </w:r>
      <w:r w:rsidRPr="00D43A08">
        <w:rPr>
          <w:b/>
          <w:bCs/>
        </w:rPr>
        <w:t xml:space="preserve"> subdodávateľov</w:t>
      </w:r>
      <w:r>
        <w:rPr>
          <w:b/>
          <w:bCs/>
        </w:rPr>
        <w:t>:</w:t>
      </w:r>
    </w:p>
    <w:p w14:paraId="5BBB2BC7" w14:textId="5E07496C" w:rsidR="00D43A08" w:rsidRDefault="00D43A08" w:rsidP="00D43A08">
      <w:pPr>
        <w:pStyle w:val="Cislo-2-text"/>
        <w:tabs>
          <w:tab w:val="clear" w:pos="709"/>
          <w:tab w:val="clear" w:pos="1066"/>
          <w:tab w:val="clear" w:pos="1423"/>
          <w:tab w:val="clear" w:pos="1780"/>
          <w:tab w:val="clear" w:pos="2138"/>
          <w:tab w:val="clear" w:pos="2495"/>
          <w:tab w:val="clear" w:pos="2852"/>
        </w:tabs>
        <w:ind w:left="1418"/>
      </w:pPr>
      <w:r w:rsidRPr="00D43A08">
        <w:t>3.1.</w:t>
      </w:r>
      <w:r w:rsidR="00EB72C7">
        <w:t>8</w:t>
      </w:r>
      <w:r w:rsidRPr="00D43A08">
        <w:t>.1</w:t>
      </w:r>
      <w:r>
        <w:rPr>
          <w:b/>
          <w:bCs/>
        </w:rPr>
        <w:t xml:space="preserve"> </w:t>
      </w:r>
      <w:r>
        <w:t>uchádzač u</w:t>
      </w:r>
      <w:r w:rsidRPr="00597031">
        <w:t>vedenie podiel zákazky, ktorý má v úmysle zadať subdodávateľom, navrhovaných subdodávateľov</w:t>
      </w:r>
      <w:r>
        <w:t xml:space="preserve"> </w:t>
      </w:r>
      <w:r w:rsidRPr="00597031">
        <w:t>a predmety subdodávok podľa vzoru uvedeného v časti G. týchto súťažných podkladov</w:t>
      </w:r>
    </w:p>
    <w:p w14:paraId="406D15A9" w14:textId="599A9EDB" w:rsidR="00D43A08" w:rsidRPr="00D43A08" w:rsidRDefault="00D43A08" w:rsidP="00D43A08">
      <w:pPr>
        <w:pStyle w:val="Cislo-2-text"/>
        <w:tabs>
          <w:tab w:val="clear" w:pos="709"/>
          <w:tab w:val="clear" w:pos="1066"/>
          <w:tab w:val="clear" w:pos="1423"/>
          <w:tab w:val="clear" w:pos="1780"/>
          <w:tab w:val="clear" w:pos="2138"/>
          <w:tab w:val="clear" w:pos="2495"/>
          <w:tab w:val="clear" w:pos="2852"/>
        </w:tabs>
        <w:ind w:left="1418"/>
        <w:rPr>
          <w:b/>
          <w:bCs/>
        </w:rPr>
      </w:pPr>
      <w:r w:rsidRPr="00D43A08">
        <w:t>3.1.</w:t>
      </w:r>
      <w:r w:rsidR="00905A71">
        <w:t>8</w:t>
      </w:r>
      <w:r w:rsidRPr="00D43A08">
        <w:t xml:space="preserve">.2 </w:t>
      </w:r>
      <w:r>
        <w:t>predloží doklady a dokumenty podľa § 41 ods. 1 písm. b) ZVO za každého v ponuke uvedeného subdodávateľa</w:t>
      </w:r>
      <w:r w:rsidR="00E40E26">
        <w:t>.</w:t>
      </w:r>
    </w:p>
    <w:p w14:paraId="5557C937" w14:textId="114E9B7B" w:rsidR="002253DF" w:rsidRDefault="009A5DF3" w:rsidP="002253DF">
      <w:pPr>
        <w:pStyle w:val="Cislo-2-text"/>
        <w:numPr>
          <w:ilvl w:val="3"/>
          <w:numId w:val="2"/>
        </w:numPr>
      </w:pPr>
      <w:r>
        <w:t xml:space="preserve">Dokumenty podľa bodu 3.1. vložené do systému JOSEPHINE </w:t>
      </w:r>
      <w:del w:id="407" w:author="Mgr. Marek Motyka" w:date="2020-11-16T13:04:00Z">
        <w:r w:rsidDel="00596834">
          <w:delText xml:space="preserve">budú </w:delText>
        </w:r>
      </w:del>
      <w:ins w:id="408" w:author="Mgr. Marek Motyka" w:date="2020-11-16T13:04:00Z">
        <w:r w:rsidR="00596834">
          <w:t xml:space="preserve">musia byť </w:t>
        </w:r>
      </w:ins>
      <w:r>
        <w:t>podpísané uchádzačom</w:t>
      </w:r>
      <w:ins w:id="409" w:author="Mgr. Marek Motyka" w:date="2020-11-16T13:04:00Z">
        <w:r w:rsidR="00596834">
          <w:t xml:space="preserve"> </w:t>
        </w:r>
      </w:ins>
      <w:del w:id="410" w:author="Mgr. Marek Motyka" w:date="2020-11-16T13:04:00Z">
        <w:r w:rsidDel="00596834">
          <w:delText xml:space="preserve"> </w:delText>
        </w:r>
        <w:r w:rsidR="00146319" w:rsidDel="00596834">
          <w:br/>
        </w:r>
      </w:del>
      <w:r>
        <w:t>a predložené vo formáte PDF. V prípade dokladov/dokumentov na preukázanie splnenia podmienok účasti (bod 3.1.</w:t>
      </w:r>
      <w:ins w:id="411" w:author="Mgr. Marek Motyka" w:date="2020-11-16T13:05:00Z">
        <w:r w:rsidR="00596834">
          <w:t>1</w:t>
        </w:r>
      </w:ins>
      <w:del w:id="412" w:author="Mgr. Marek Motyka" w:date="2020-11-16T13:05:00Z">
        <w:r w:rsidDel="00596834">
          <w:delText>2</w:delText>
        </w:r>
      </w:del>
      <w:r>
        <w:t xml:space="preserve">) </w:t>
      </w:r>
      <w:r w:rsidR="00E43D6E">
        <w:t>sa</w:t>
      </w:r>
      <w:r>
        <w:t xml:space="preserve"> podpisuj</w:t>
      </w:r>
      <w:r w:rsidR="00E43D6E">
        <w:t>ú</w:t>
      </w:r>
      <w:r>
        <w:t xml:space="preserve"> tie doklady/dokumenty, ktoré to vyžadujú (napríklad jednotný európsky dokument, čestné vyhlásenia).</w:t>
      </w:r>
    </w:p>
    <w:p w14:paraId="43904276" w14:textId="0FAF7BBA" w:rsidR="00954A50" w:rsidRPr="00954A50" w:rsidRDefault="0095787E" w:rsidP="0095787E">
      <w:pPr>
        <w:pStyle w:val="Odsekzoznamu"/>
        <w:numPr>
          <w:ilvl w:val="3"/>
          <w:numId w:val="2"/>
        </w:numPr>
        <w:jc w:val="both"/>
      </w:pPr>
      <w:r w:rsidRPr="00D53A38">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 prípade podozrenia o</w:t>
      </w:r>
      <w:r>
        <w:t> </w:t>
      </w:r>
      <w:r w:rsidRPr="00D53A38">
        <w:t xml:space="preserve">pravosti predložených </w:t>
      </w:r>
      <w:proofErr w:type="spellStart"/>
      <w:r w:rsidRPr="00D53A38">
        <w:t>skenov</w:t>
      </w:r>
      <w:proofErr w:type="spellEnd"/>
      <w:r w:rsidRPr="00D53A38">
        <w:t xml:space="preserve"> dokladov verejný obstarávateľ môže požiadať uchádzača o doručenie všetkých dokladov predložených v ponuke </w:t>
      </w:r>
      <w:del w:id="413" w:author="Mgr. Marek Motyka" w:date="2020-11-16T13:05:00Z">
        <w:r w:rsidRPr="00D53A38" w:rsidDel="00596834">
          <w:delText xml:space="preserve"> </w:delText>
        </w:r>
      </w:del>
      <w:r w:rsidRPr="00D53A38">
        <w:t xml:space="preserve">ako dokladov transformovaných zaručenou konverziou podľa </w:t>
      </w:r>
      <w:r w:rsidRPr="00923293">
        <w:t>zákona č. 305/2013 Z. z. o elektronickej podobe výkonu pôsobnosti orgánov verejnej moci a o zmene a doplnení niektorých zákonov (zákon o e-</w:t>
      </w:r>
      <w:proofErr w:type="spellStart"/>
      <w:r w:rsidRPr="00923293">
        <w:t>Governmente</w:t>
      </w:r>
      <w:proofErr w:type="spellEnd"/>
      <w:r w:rsidRPr="00923293">
        <w:t>) v platnom znení, resp. ako elektronických dokumentov podpísaných kvalifikovaným elektronickým podpisom a opatrených časovou pečiatkou.</w:t>
      </w:r>
    </w:p>
    <w:p w14:paraId="0F6D4CA4" w14:textId="1820D8D1" w:rsidR="00954A50" w:rsidRDefault="00954A50" w:rsidP="00954A50">
      <w:pPr>
        <w:pStyle w:val="Cislo-2-text"/>
        <w:numPr>
          <w:ilvl w:val="3"/>
          <w:numId w:val="2"/>
        </w:numPr>
      </w:pPr>
      <w:r w:rsidRPr="00954A50">
        <w:rPr>
          <w:rFonts w:eastAsia="Arial Unicode MS"/>
        </w:rPr>
        <w:t>V prípade, že sú doklady</w:t>
      </w:r>
      <w:r w:rsidR="0095787E">
        <w:rPr>
          <w:rFonts w:eastAsia="Arial Unicode MS"/>
        </w:rPr>
        <w:t>,</w:t>
      </w:r>
      <w:r w:rsidRPr="00954A50">
        <w:rPr>
          <w:rFonts w:eastAsia="Arial Unicode MS"/>
        </w:rPr>
        <w:t xml:space="preserve"> ktorými uchádzač preukazuje splnenie podmienok</w:t>
      </w:r>
      <w:r w:rsidRPr="00954A50">
        <w:t xml:space="preserve"> </w:t>
      </w:r>
      <w:r>
        <w:t xml:space="preserve">účasti vydávané orgánom verejnej správy (alebo inou povinnou inštitúciou) priamo v digitálnej podobe, môže uchádzač vložiť do systému tento digitálny doklad (vrátane jeho úradného prekladu). </w:t>
      </w:r>
      <w:r w:rsidR="0095787E">
        <w:br/>
      </w:r>
      <w:r>
        <w:t xml:space="preserve">Uchádzač je oprávnený použiť aj doklady transformované zaručenou konverziou podľa zákona č. 305/2013 Z. z. o elektronickej podobe výkonu pôsobnosti orgánov verejnej moci a o zmene </w:t>
      </w:r>
      <w:r w:rsidR="0095787E">
        <w:br/>
      </w:r>
      <w:r>
        <w:t>a doplnení niektorých zákonov (zákon o e-</w:t>
      </w:r>
      <w:proofErr w:type="spellStart"/>
      <w:r>
        <w:t>Governmente</w:t>
      </w:r>
      <w:proofErr w:type="spellEnd"/>
      <w:r>
        <w:t>) v platnom znení</w:t>
      </w:r>
      <w:r w:rsidR="0095787E">
        <w:t xml:space="preserve">, resp. elektronické dokumenty podpísané </w:t>
      </w:r>
      <w:r w:rsidR="0095787E" w:rsidRPr="00923293">
        <w:t>kvalifikovaným elektronickým podpisom a opatren</w:t>
      </w:r>
      <w:r w:rsidR="0095787E">
        <w:t>é</w:t>
      </w:r>
      <w:r w:rsidR="0095787E" w:rsidRPr="00923293">
        <w:t xml:space="preserve"> časovou pečiatko</w:t>
      </w:r>
      <w:r w:rsidR="0095787E">
        <w:t>u</w:t>
      </w:r>
      <w:r>
        <w:t>.</w:t>
      </w:r>
    </w:p>
    <w:p w14:paraId="60CA6011" w14:textId="08FB6A8B" w:rsidR="00954A50" w:rsidRDefault="00257D43" w:rsidP="00CF051C">
      <w:pPr>
        <w:pStyle w:val="Cislo-2-text"/>
        <w:numPr>
          <w:ilvl w:val="3"/>
          <w:numId w:val="2"/>
        </w:numPr>
      </w:pPr>
      <w:r w:rsidRPr="00EB1E2F">
        <w:rPr>
          <w:rFonts w:cstheme="minorHAnsi"/>
        </w:rPr>
        <w:t xml:space="preserve">Verejný obstarávateľ má prístup k dokladom podľa § 32 ods. 2 písm. b), c) a e) ZVO prostredníctvom webového portálu oversi.sk; tento doklad nie je potrebné predkladať, ak ide </w:t>
      </w:r>
      <w:r w:rsidRPr="00EB1E2F">
        <w:rPr>
          <w:rFonts w:cstheme="minorHAnsi"/>
        </w:rPr>
        <w:lastRenderedPageBreak/>
        <w:t>o uchádzača, o ktorom sú tieto informácie dostupné z predmetného portálu</w:t>
      </w:r>
      <w:r w:rsidR="00083EC6" w:rsidRPr="00083EC6">
        <w:t xml:space="preserve">. V prípade, že z technických príčin nebude môcť verejný obstarávateľ uvedené doklady získať, je oprávnený ich od uchádzača dožiadať. </w:t>
      </w:r>
    </w:p>
    <w:p w14:paraId="560631F0" w14:textId="77777777" w:rsidR="00FF1647" w:rsidRDefault="00FF1647" w:rsidP="000B5DA3">
      <w:pPr>
        <w:pStyle w:val="Cislo-2-text"/>
      </w:pPr>
    </w:p>
    <w:p w14:paraId="7B6B592D" w14:textId="77777777" w:rsidR="00622CEC" w:rsidRPr="00262DDE" w:rsidRDefault="00B25AA5" w:rsidP="00973FED">
      <w:pPr>
        <w:pStyle w:val="Cislo-1-nadpis"/>
        <w:numPr>
          <w:ilvl w:val="2"/>
          <w:numId w:val="2"/>
        </w:numPr>
      </w:pPr>
      <w:bookmarkStart w:id="414" w:name="_Toc7"/>
      <w:bookmarkStart w:id="415" w:name="_Toc56587611"/>
      <w:r w:rsidRPr="00262DDE">
        <w:t>Zábezpeka</w:t>
      </w:r>
      <w:bookmarkEnd w:id="414"/>
      <w:bookmarkEnd w:id="415"/>
    </w:p>
    <w:p w14:paraId="6048FAAC" w14:textId="55D1CF8E" w:rsidR="00622CEC" w:rsidRDefault="00B25AA5" w:rsidP="00973FED">
      <w:pPr>
        <w:pStyle w:val="Cislo-2-text"/>
        <w:numPr>
          <w:ilvl w:val="3"/>
          <w:numId w:val="2"/>
        </w:numPr>
      </w:pPr>
      <w:r w:rsidRPr="00262DDE">
        <w:t xml:space="preserve">Verejný obstarávateľ </w:t>
      </w:r>
      <w:r w:rsidR="00E73459" w:rsidRPr="00E73459">
        <w:t>nevyžaduje, aby uchádzač zabezpečil viazanosť svojej ponuky zábezpekou.</w:t>
      </w:r>
    </w:p>
    <w:p w14:paraId="6AC584E7" w14:textId="77777777" w:rsidR="00622CEC" w:rsidRPr="00AA0D45" w:rsidRDefault="00622CEC" w:rsidP="0005685C">
      <w:pPr>
        <w:pStyle w:val="Cislo-2-text"/>
      </w:pPr>
    </w:p>
    <w:p w14:paraId="36888BC1" w14:textId="77777777" w:rsidR="00622CEC" w:rsidRPr="00262DDE" w:rsidRDefault="00B25AA5">
      <w:pPr>
        <w:pStyle w:val="Nadpis2"/>
        <w:rPr>
          <w:rStyle w:val="iadne"/>
          <w:sz w:val="22"/>
          <w:szCs w:val="22"/>
        </w:rPr>
      </w:pPr>
      <w:bookmarkStart w:id="416" w:name="_Toc8"/>
      <w:bookmarkStart w:id="417" w:name="_Toc56587612"/>
      <w:r w:rsidRPr="00262DDE">
        <w:rPr>
          <w:rStyle w:val="iadne"/>
          <w:sz w:val="22"/>
          <w:szCs w:val="22"/>
        </w:rPr>
        <w:t>Otváranie a vyhodnocovanie ponúk</w:t>
      </w:r>
      <w:bookmarkEnd w:id="416"/>
      <w:bookmarkEnd w:id="417"/>
    </w:p>
    <w:p w14:paraId="2F662C14" w14:textId="77777777" w:rsidR="00622CEC" w:rsidRPr="00262DDE" w:rsidRDefault="00B25AA5" w:rsidP="00973FED">
      <w:pPr>
        <w:pStyle w:val="Cislo-1-nadpis"/>
        <w:numPr>
          <w:ilvl w:val="2"/>
          <w:numId w:val="2"/>
        </w:numPr>
      </w:pPr>
      <w:bookmarkStart w:id="418" w:name="_Toc9"/>
      <w:bookmarkStart w:id="419" w:name="_Toc56587613"/>
      <w:r w:rsidRPr="00262DDE">
        <w:t>Otváranie ponúk</w:t>
      </w:r>
      <w:bookmarkEnd w:id="418"/>
      <w:bookmarkEnd w:id="419"/>
    </w:p>
    <w:p w14:paraId="7DB5C13F" w14:textId="52A86F56" w:rsidR="00622CEC" w:rsidRPr="00262DDE" w:rsidRDefault="00B25AA5" w:rsidP="00973FED">
      <w:pPr>
        <w:pStyle w:val="Cislo-2-text"/>
        <w:numPr>
          <w:ilvl w:val="3"/>
          <w:numId w:val="2"/>
        </w:numPr>
      </w:pPr>
      <w:r w:rsidRPr="00262DDE">
        <w:t>Otváranie ponúk sa uskutoční elektronicky</w:t>
      </w:r>
      <w:r w:rsidR="002253DF">
        <w:t xml:space="preserve"> prostredníctvom systému JOSEPHINE</w:t>
      </w:r>
      <w:r w:rsidR="002253DF" w:rsidRPr="00262DDE">
        <w:t xml:space="preserve"> </w:t>
      </w:r>
      <w:r w:rsidR="00BD336E" w:rsidRPr="00BD336E">
        <w:t>v mieste a čase uvedenom v</w:t>
      </w:r>
      <w:r w:rsidR="00BD336E">
        <w:t> </w:t>
      </w:r>
      <w:r w:rsidR="00BD336E" w:rsidRPr="00BD336E">
        <w:t>o</w:t>
      </w:r>
      <w:r w:rsidR="00BD336E">
        <w:t>známení o vyhlásení</w:t>
      </w:r>
      <w:r w:rsidR="00BD336E" w:rsidRPr="00BD336E">
        <w:t xml:space="preserve"> verejného obstarávania</w:t>
      </w:r>
      <w:r w:rsidR="002253DF" w:rsidRPr="00BD336E">
        <w:rPr>
          <w:rStyle w:val="iadne"/>
        </w:rPr>
        <w:t>.</w:t>
      </w:r>
    </w:p>
    <w:p w14:paraId="272F3120" w14:textId="77777777" w:rsidR="00622CEC" w:rsidRDefault="00B25AA5" w:rsidP="00973FED">
      <w:pPr>
        <w:pStyle w:val="Cislo-2-text"/>
        <w:numPr>
          <w:ilvl w:val="3"/>
          <w:numId w:val="2"/>
        </w:numPr>
      </w:pPr>
      <w:r w:rsidRPr="00262DDE">
        <w:t>Otváraním ponúk elektronicky prostredníctvom systému JOSEPHINE sa rozumie jej sprístupnenie komisii.</w:t>
      </w:r>
    </w:p>
    <w:p w14:paraId="436BD454" w14:textId="0178FE13" w:rsidR="005C36B6" w:rsidRPr="00CF051C" w:rsidRDefault="0045123D" w:rsidP="002253DF">
      <w:pPr>
        <w:pStyle w:val="Cislo-2-text"/>
        <w:numPr>
          <w:ilvl w:val="3"/>
          <w:numId w:val="2"/>
        </w:numPr>
      </w:pPr>
      <w:r>
        <w:t xml:space="preserve">Otvárania ponúk sa môže zúčastniť uchádzač, ktorý predložil ponuku v lehote na predkladanie ponúk. </w:t>
      </w:r>
      <w:r w:rsidR="002253DF">
        <w:t>F</w:t>
      </w:r>
      <w:r w:rsidRPr="00CF051C">
        <w:t xml:space="preserve">yzická osoba konajúca za uchádzača </w:t>
      </w:r>
      <w:r w:rsidR="005C36B6" w:rsidRPr="00CF051C">
        <w:t>sa</w:t>
      </w:r>
      <w:r w:rsidRPr="00CF051C">
        <w:t xml:space="preserve"> preukáže preukazom totožnosti a kópiou dokladu o oprávnení podnikať; ak ide o splnomocnenca uchádzača, tak aj s potrebným splnomocnením na zastupovanie.</w:t>
      </w:r>
    </w:p>
    <w:p w14:paraId="587C5744" w14:textId="214C2A83" w:rsidR="0045123D" w:rsidRDefault="0045123D" w:rsidP="00973FED">
      <w:pPr>
        <w:pStyle w:val="Cislo-2-text"/>
        <w:numPr>
          <w:ilvl w:val="3"/>
          <w:numId w:val="2"/>
        </w:numPr>
      </w:pPr>
      <w:r>
        <w:t>Na otváraní ponúk budú zverejnené informácie podľa § 52 ods. 2 ZVO.</w:t>
      </w:r>
    </w:p>
    <w:p w14:paraId="0207A29C" w14:textId="77777777" w:rsidR="007C7EA6" w:rsidRPr="00262DDE" w:rsidRDefault="007C7EA6" w:rsidP="00FA2CDA">
      <w:pPr>
        <w:pStyle w:val="Cislo-2-text"/>
      </w:pPr>
    </w:p>
    <w:p w14:paraId="352C9FD9" w14:textId="555CF6FA" w:rsidR="00622CEC" w:rsidRPr="00262DDE" w:rsidRDefault="00B25AA5" w:rsidP="00973FED">
      <w:pPr>
        <w:pStyle w:val="Cislo-1-nadpis"/>
        <w:numPr>
          <w:ilvl w:val="2"/>
          <w:numId w:val="2"/>
        </w:numPr>
      </w:pPr>
      <w:bookmarkStart w:id="420" w:name="_Toc10"/>
      <w:bookmarkStart w:id="421" w:name="_Toc56587614"/>
      <w:r w:rsidRPr="00262DDE">
        <w:t>Vyhodnotenie splnenia podmienok účasti a vyhodnocovanie ponúk</w:t>
      </w:r>
      <w:bookmarkEnd w:id="420"/>
      <w:bookmarkEnd w:id="421"/>
    </w:p>
    <w:p w14:paraId="0BFD2100" w14:textId="09CD60E6" w:rsidR="00A270A8" w:rsidRDefault="00A270A8" w:rsidP="00973FED">
      <w:pPr>
        <w:pStyle w:val="Cislo-2-text"/>
        <w:numPr>
          <w:ilvl w:val="3"/>
          <w:numId w:val="2"/>
        </w:numPr>
      </w:pPr>
      <w:r>
        <w:t xml:space="preserve">Pri tejto verejnej súťaži verejný obstarávateľ postupuje podľa § 66 ods. 7 druhá veta ZVO, </w:t>
      </w:r>
      <w:r w:rsidR="00146319">
        <w:br/>
      </w:r>
      <w:r>
        <w:t>t. j. vyhodnotenie splnenia podmienok účasti a vyhodnotenie ponúk z hľadiska splnenia požiadaviek na predmet zákazky sa uskutoční po vyhodnotení ponúk na základe kritérií na vyhodnotenie ponúk. Verejný obstarávateľ vyhodnotí u uchádzača, ktorý sa umiestnil na prvom mieste v poradí splnenie podmienok účasti a požiadaviek na predmet zákazky. Ak dôjde k vylúčeniu uchádzača alebo jeho ponuky, verejný obstarávateľ následne vyhodnotí splnenie podmienok účasti a požiadaviek na predmet zákazky u ďalšieho uchádzača v poradí tak, aby uchádzač umiestnený na prvom mieste v novo zostavenom poradí spĺňal podmienky účasti a požiadavky na predmet zákazky.</w:t>
      </w:r>
    </w:p>
    <w:p w14:paraId="08E7B653" w14:textId="36E1CFEF" w:rsidR="0045123D" w:rsidRDefault="00A270A8" w:rsidP="00973FED">
      <w:pPr>
        <w:pStyle w:val="Cislo-2-text"/>
        <w:numPr>
          <w:ilvl w:val="3"/>
          <w:numId w:val="2"/>
        </w:numPr>
      </w:pPr>
      <w:r>
        <w:t xml:space="preserve">Ponuky uchádzačov sa budú vyhodnocovať v súlade s príslušnými ustanoveniami ZVO (§ 40, </w:t>
      </w:r>
      <w:r w:rsidR="000F345F">
        <w:br/>
      </w:r>
      <w:r>
        <w:t>§ 53).</w:t>
      </w:r>
    </w:p>
    <w:p w14:paraId="7E80481B" w14:textId="77777777" w:rsidR="00E46366" w:rsidRDefault="00E46366" w:rsidP="004C352F">
      <w:pPr>
        <w:pStyle w:val="Cislo-2-text"/>
      </w:pPr>
    </w:p>
    <w:p w14:paraId="3C4A3FE8" w14:textId="77777777" w:rsidR="00622CEC" w:rsidRPr="00262DDE" w:rsidRDefault="00B25AA5">
      <w:pPr>
        <w:pStyle w:val="Nadpis2"/>
        <w:rPr>
          <w:rStyle w:val="iadne"/>
          <w:sz w:val="22"/>
          <w:szCs w:val="22"/>
        </w:rPr>
      </w:pPr>
      <w:bookmarkStart w:id="422" w:name="_Toc11"/>
      <w:bookmarkStart w:id="423" w:name="_Toc56587615"/>
      <w:r w:rsidRPr="00262DDE">
        <w:rPr>
          <w:rStyle w:val="iadne"/>
          <w:sz w:val="22"/>
          <w:szCs w:val="22"/>
        </w:rPr>
        <w:t>Ukončenie súťaže</w:t>
      </w:r>
      <w:bookmarkEnd w:id="422"/>
      <w:bookmarkEnd w:id="423"/>
    </w:p>
    <w:p w14:paraId="07827223" w14:textId="77777777" w:rsidR="00622CEC" w:rsidRPr="00262DDE" w:rsidRDefault="00B25AA5" w:rsidP="00973FED">
      <w:pPr>
        <w:pStyle w:val="Cislo-1-nadpis"/>
        <w:numPr>
          <w:ilvl w:val="2"/>
          <w:numId w:val="2"/>
        </w:numPr>
      </w:pPr>
      <w:bookmarkStart w:id="424" w:name="_Toc12"/>
      <w:bookmarkStart w:id="425" w:name="_Toc56587616"/>
      <w:r w:rsidRPr="00262DDE">
        <w:t>Informácia o výsledku vyhodnotenia ponúk</w:t>
      </w:r>
      <w:bookmarkEnd w:id="424"/>
      <w:bookmarkEnd w:id="425"/>
    </w:p>
    <w:p w14:paraId="32616DCD" w14:textId="2F5DADA4" w:rsidR="00622CEC" w:rsidRDefault="00B25AA5" w:rsidP="00973FED">
      <w:pPr>
        <w:pStyle w:val="Cislo-2-text"/>
        <w:numPr>
          <w:ilvl w:val="3"/>
          <w:numId w:val="2"/>
        </w:numPr>
      </w:pPr>
      <w:r w:rsidRPr="00262DDE">
        <w:t>Verejný obstarávateľ po vyhodnotení ponúk, a po skončení postupu podľa § 55 ods. 1 ZVO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umiestnenému na prvom mieste v poradí oznámi, že jeho ponuku prijíma. Neúspešnému uchádzačovi oznámi, že neuspel a dôvody neprijatia jeho ponuky.</w:t>
      </w:r>
    </w:p>
    <w:p w14:paraId="3FF16684" w14:textId="77777777" w:rsidR="00444398" w:rsidRPr="00262DDE" w:rsidRDefault="00444398" w:rsidP="00444398">
      <w:pPr>
        <w:pStyle w:val="Cislo-2-text"/>
        <w:ind w:left="709"/>
      </w:pPr>
    </w:p>
    <w:p w14:paraId="3D8850A7" w14:textId="5E74D170" w:rsidR="00622CEC" w:rsidRPr="00995D0E" w:rsidRDefault="00B25AA5" w:rsidP="00973FED">
      <w:pPr>
        <w:pStyle w:val="Cislo-1-nadpis"/>
        <w:numPr>
          <w:ilvl w:val="2"/>
          <w:numId w:val="2"/>
        </w:numPr>
      </w:pPr>
      <w:bookmarkStart w:id="426" w:name="_Toc56587617"/>
      <w:bookmarkStart w:id="427" w:name="_Toc13"/>
      <w:r w:rsidRPr="00995D0E">
        <w:t>Súčinnosť úspešného uchádzača potrebná na uzavretie zmluvy</w:t>
      </w:r>
      <w:r w:rsidR="007250DB">
        <w:t>/rámcovej dohody</w:t>
      </w:r>
      <w:bookmarkEnd w:id="426"/>
      <w:r w:rsidRPr="00995D0E">
        <w:t xml:space="preserve"> </w:t>
      </w:r>
      <w:bookmarkEnd w:id="427"/>
    </w:p>
    <w:p w14:paraId="318AF035" w14:textId="68F2B6D0" w:rsidR="00622CEC" w:rsidRPr="00262DDE" w:rsidRDefault="00B25AA5" w:rsidP="00973FED">
      <w:pPr>
        <w:pStyle w:val="Cislo-2-text"/>
        <w:numPr>
          <w:ilvl w:val="3"/>
          <w:numId w:val="2"/>
        </w:numPr>
      </w:pPr>
      <w:r w:rsidRPr="00262DDE">
        <w:t xml:space="preserve">Uchádzač je povinný poskytnúť verejnému obstarávateľovi riadnu súčinnosť potrebnú na uzavretie </w:t>
      </w:r>
      <w:r w:rsidR="00444398">
        <w:t>zmluvy</w:t>
      </w:r>
      <w:r w:rsidR="007250DB" w:rsidRPr="00262DDE">
        <w:t xml:space="preserve"> </w:t>
      </w:r>
      <w:r w:rsidRPr="00262DDE">
        <w:t>tak, aby mohla byť uzavretá do 10 pracovných dní odo dňa uplynutia lehôt určených ZVO, ak bol na jej uzavretie písomne vyzvan</w:t>
      </w:r>
      <w:r w:rsidR="006224B5">
        <w:t>ý</w:t>
      </w:r>
      <w:r w:rsidRPr="00262DDE">
        <w:t xml:space="preserve">. </w:t>
      </w:r>
    </w:p>
    <w:p w14:paraId="115FB562" w14:textId="08B93DCF" w:rsidR="00622CEC" w:rsidRPr="00CF051C" w:rsidRDefault="00B25AA5" w:rsidP="00973FED">
      <w:pPr>
        <w:pStyle w:val="Cislo-2-text"/>
        <w:numPr>
          <w:ilvl w:val="3"/>
          <w:numId w:val="2"/>
        </w:numPr>
      </w:pPr>
      <w:r w:rsidRPr="00CF051C">
        <w:t>Verejný obstarávateľ vyžaduje, aby úspešný uchádzač najneskôr v</w:t>
      </w:r>
      <w:r w:rsidR="002D04AA">
        <w:t> </w:t>
      </w:r>
      <w:r w:rsidRPr="00CF051C">
        <w:t>čase</w:t>
      </w:r>
      <w:r w:rsidR="002D04AA">
        <w:t xml:space="preserve"> uzavretia</w:t>
      </w:r>
      <w:r w:rsidRPr="00CF051C">
        <w:t xml:space="preserve"> </w:t>
      </w:r>
      <w:r w:rsidR="00444398" w:rsidRPr="00CF051C">
        <w:t>zmluvy</w:t>
      </w:r>
      <w:r w:rsidR="007250DB" w:rsidRPr="00CF051C">
        <w:t xml:space="preserve"> </w:t>
      </w:r>
      <w:r w:rsidR="00923293" w:rsidRPr="00CF051C">
        <w:t>aktual</w:t>
      </w:r>
      <w:r w:rsidR="00117443" w:rsidRPr="00CF051C">
        <w:t>izoval</w:t>
      </w:r>
      <w:r w:rsidRPr="00CF051C">
        <w:t xml:space="preserve"> zoznam subdodávateľov</w:t>
      </w:r>
      <w:r w:rsidR="00117443" w:rsidRPr="00CF051C">
        <w:t xml:space="preserve"> predložený v ponuke tak, aby tento obsahoval</w:t>
      </w:r>
      <w:r w:rsidRPr="00CF051C">
        <w:t xml:space="preserve"> </w:t>
      </w:r>
      <w:r w:rsidR="00117443" w:rsidRPr="00CF051C">
        <w:t xml:space="preserve">všetkých známych subdodávateľov v čase uzatvárania </w:t>
      </w:r>
      <w:r w:rsidR="00444398" w:rsidRPr="00CF051C">
        <w:t>zmluvy</w:t>
      </w:r>
      <w:r w:rsidR="00117443" w:rsidRPr="00CF051C">
        <w:t xml:space="preserve"> </w:t>
      </w:r>
      <w:r w:rsidRPr="00CF051C">
        <w:t>a údaje o osobe oprávnenej konať za subdodávateľa, v rozsahu meno a priezvisko, adresa pobytu, dátum narodenia.</w:t>
      </w:r>
    </w:p>
    <w:p w14:paraId="762D6FEB" w14:textId="722CDF7E" w:rsidR="00B006A3" w:rsidRDefault="00B006A3" w:rsidP="00B006A3">
      <w:pPr>
        <w:pStyle w:val="Cislo-2-text"/>
        <w:numPr>
          <w:ilvl w:val="3"/>
          <w:numId w:val="2"/>
        </w:numPr>
      </w:pPr>
      <w:r w:rsidRPr="00262DDE">
        <w:lastRenderedPageBreak/>
        <w:t xml:space="preserve">Verejný obstarávateľ v súlade s § 11 ZVO neuzavrie </w:t>
      </w:r>
      <w:r w:rsidR="00DF4CFF">
        <w:t>zmluvu</w:t>
      </w:r>
      <w:r w:rsidRPr="00262DDE">
        <w:t xml:space="preserve">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F512B66" w14:textId="77777777" w:rsidR="001055D7" w:rsidRPr="00262DDE" w:rsidRDefault="001055D7" w:rsidP="001055D7">
      <w:pPr>
        <w:pStyle w:val="Cislo-2-text"/>
        <w:ind w:left="709"/>
      </w:pPr>
    </w:p>
    <w:p w14:paraId="05052454" w14:textId="44C74085" w:rsidR="00622CEC" w:rsidRPr="00262DDE" w:rsidRDefault="00B25AA5" w:rsidP="00973FED">
      <w:pPr>
        <w:pStyle w:val="Cislo-1-nadpis"/>
        <w:numPr>
          <w:ilvl w:val="2"/>
          <w:numId w:val="2"/>
        </w:numPr>
      </w:pPr>
      <w:bookmarkStart w:id="428" w:name="_Toc56587618"/>
      <w:bookmarkStart w:id="429" w:name="_Toc14"/>
      <w:r w:rsidRPr="00262DDE">
        <w:t>Uzavretie zmluvy</w:t>
      </w:r>
      <w:r w:rsidR="007250DB">
        <w:t>/ rámcovej dohody</w:t>
      </w:r>
      <w:bookmarkEnd w:id="428"/>
      <w:r w:rsidRPr="00262DDE">
        <w:t xml:space="preserve"> </w:t>
      </w:r>
      <w:bookmarkEnd w:id="429"/>
    </w:p>
    <w:p w14:paraId="3A486A8B" w14:textId="75F598F5" w:rsidR="006224B5" w:rsidRDefault="00B25AA5" w:rsidP="00973FED">
      <w:pPr>
        <w:pStyle w:val="Cislo-2-text"/>
        <w:numPr>
          <w:ilvl w:val="3"/>
          <w:numId w:val="2"/>
        </w:numPr>
      </w:pPr>
      <w:r w:rsidRPr="00262DDE">
        <w:t xml:space="preserve">Výsledkom postupu verejného obstarávania bude uzavretie </w:t>
      </w:r>
      <w:r w:rsidR="00444398">
        <w:t>zmluvy</w:t>
      </w:r>
      <w:r w:rsidRPr="00262DDE">
        <w:t xml:space="preserve"> s  úspešným uchádzačom</w:t>
      </w:r>
      <w:r w:rsidR="00710737">
        <w:t>, a to</w:t>
      </w:r>
      <w:r w:rsidRPr="00262DDE">
        <w:t xml:space="preserve"> </w:t>
      </w:r>
      <w:r w:rsidR="0062379D">
        <w:t>v súlade s</w:t>
      </w:r>
      <w:r w:rsidR="006224B5">
        <w:t> týmito súťažnými podkladmi a s ponukou predloženou úspešným uchádzačom</w:t>
      </w:r>
      <w:r w:rsidR="0062379D">
        <w:t>.</w:t>
      </w:r>
    </w:p>
    <w:p w14:paraId="7769C23F" w14:textId="55E00C56" w:rsidR="00622CEC" w:rsidRPr="00262DDE" w:rsidRDefault="00B25AA5" w:rsidP="00973FED">
      <w:pPr>
        <w:pStyle w:val="Cislo-2-text"/>
        <w:numPr>
          <w:ilvl w:val="3"/>
          <w:numId w:val="2"/>
        </w:numPr>
      </w:pPr>
      <w:r w:rsidRPr="00262DDE">
        <w:t xml:space="preserve">Podrobné vymedzenie zmluvných podmienok </w:t>
      </w:r>
      <w:r w:rsidR="001055D7">
        <w:t>poskytovania</w:t>
      </w:r>
      <w:r w:rsidRPr="00262DDE">
        <w:t xml:space="preserve"> požadovaného predmetu zákazky je vyjadrené vo forme návrhu </w:t>
      </w:r>
      <w:r w:rsidR="001055D7">
        <w:t>zmluvy</w:t>
      </w:r>
      <w:r w:rsidRPr="00262DDE">
        <w:t xml:space="preserve">, ktorý je uvedený v časti </w:t>
      </w:r>
      <w:r w:rsidRPr="00F508D7">
        <w:t>B.</w:t>
      </w:r>
      <w:r w:rsidRPr="00262DDE">
        <w:t xml:space="preserve"> týchto súťažných podkladov.</w:t>
      </w:r>
      <w:r w:rsidR="00B0750E">
        <w:t xml:space="preserve"> </w:t>
      </w:r>
    </w:p>
    <w:p w14:paraId="5C4ED6F2" w14:textId="5CF8EECE" w:rsidR="00622CEC" w:rsidRDefault="00B25AA5" w:rsidP="00973FED">
      <w:pPr>
        <w:pStyle w:val="Cislo-2-text"/>
        <w:numPr>
          <w:ilvl w:val="3"/>
          <w:numId w:val="2"/>
        </w:numPr>
      </w:pPr>
      <w:r w:rsidRPr="00262DDE">
        <w:t xml:space="preserve">Verejný obstarávateľ môže uzavrieť </w:t>
      </w:r>
      <w:r w:rsidR="00E43D6E">
        <w:t>zmluvu</w:t>
      </w:r>
      <w:r w:rsidRPr="00262DDE">
        <w:t xml:space="preserve"> s úspešným uchádzačom najskôr jedenásty deň odo dňa odoslania informácie o výsledku vyhodnotenia ponúk podľa ZVO, ak nenastali skutočnosti, ktoré majú vplyv na uzavretie zmluvy podľa § 56 ZVO.</w:t>
      </w:r>
    </w:p>
    <w:p w14:paraId="35DC0060" w14:textId="77777777" w:rsidR="00E46366" w:rsidRPr="00262DDE" w:rsidRDefault="00E46366" w:rsidP="00E46366">
      <w:pPr>
        <w:pStyle w:val="Cislo-2-text"/>
        <w:ind w:left="709"/>
      </w:pPr>
    </w:p>
    <w:p w14:paraId="5798DE86" w14:textId="77777777" w:rsidR="00622CEC" w:rsidRPr="00262DDE" w:rsidRDefault="00B25AA5">
      <w:pPr>
        <w:pStyle w:val="Nadpis2"/>
        <w:rPr>
          <w:rStyle w:val="iadne"/>
          <w:sz w:val="22"/>
          <w:szCs w:val="22"/>
        </w:rPr>
      </w:pPr>
      <w:bookmarkStart w:id="430" w:name="_Toc15"/>
      <w:bookmarkStart w:id="431" w:name="_Toc56587619"/>
      <w:r w:rsidRPr="00262DDE">
        <w:rPr>
          <w:rStyle w:val="iadne"/>
          <w:sz w:val="22"/>
          <w:szCs w:val="22"/>
        </w:rPr>
        <w:t>Ostatné</w:t>
      </w:r>
      <w:bookmarkEnd w:id="430"/>
      <w:bookmarkEnd w:id="431"/>
    </w:p>
    <w:p w14:paraId="1E9DA801" w14:textId="77777777" w:rsidR="00622CEC" w:rsidRPr="00262DDE" w:rsidRDefault="00B25AA5" w:rsidP="00973FED">
      <w:pPr>
        <w:pStyle w:val="Cislo-1-nadpis"/>
        <w:numPr>
          <w:ilvl w:val="2"/>
          <w:numId w:val="2"/>
        </w:numPr>
      </w:pPr>
      <w:bookmarkStart w:id="432" w:name="_Toc16"/>
      <w:bookmarkStart w:id="433" w:name="_Toc56587620"/>
      <w:r w:rsidRPr="00262DDE">
        <w:t>Zdroj finančných prostriedkov</w:t>
      </w:r>
      <w:bookmarkEnd w:id="432"/>
      <w:bookmarkEnd w:id="433"/>
    </w:p>
    <w:p w14:paraId="2142E25E" w14:textId="3F9212CD" w:rsidR="00622CEC" w:rsidRPr="00262DDE" w:rsidRDefault="00B25AA5" w:rsidP="00973FED">
      <w:pPr>
        <w:pStyle w:val="Cislo-2-text"/>
        <w:numPr>
          <w:ilvl w:val="3"/>
          <w:numId w:val="2"/>
        </w:numPr>
      </w:pPr>
      <w:r w:rsidRPr="00262DDE">
        <w:t xml:space="preserve">Zákazka bude financovaná </w:t>
      </w:r>
      <w:r w:rsidR="0062379D" w:rsidRPr="009E42C5">
        <w:rPr>
          <w:rFonts w:eastAsia="Times New Roman"/>
          <w:bdr w:val="none" w:sz="0" w:space="0" w:color="auto"/>
        </w:rPr>
        <w:t>z</w:t>
      </w:r>
      <w:r w:rsidR="006224B5">
        <w:rPr>
          <w:rFonts w:eastAsia="Times New Roman"/>
          <w:bdr w:val="none" w:sz="0" w:space="0" w:color="auto"/>
        </w:rPr>
        <w:t> vlastných prostriedkov verejného obstarávateľa</w:t>
      </w:r>
      <w:r w:rsidR="009C16C0">
        <w:t>.</w:t>
      </w:r>
    </w:p>
    <w:p w14:paraId="1DF2E5E0" w14:textId="2411F27F" w:rsidR="00622CEC" w:rsidRDefault="00B25AA5" w:rsidP="00973FED">
      <w:pPr>
        <w:pStyle w:val="Cislo-2-text"/>
        <w:numPr>
          <w:ilvl w:val="3"/>
          <w:numId w:val="2"/>
        </w:numPr>
      </w:pPr>
      <w:r w:rsidRPr="00262DDE">
        <w:t xml:space="preserve">Platobné podmienky sú uvedené v návrhu </w:t>
      </w:r>
      <w:r w:rsidR="001055D7">
        <w:t>zmluvy</w:t>
      </w:r>
      <w:r w:rsidRPr="00262DDE">
        <w:t xml:space="preserve"> v časti B.  týchto súťažných podkladov.</w:t>
      </w:r>
    </w:p>
    <w:p w14:paraId="5F90AB9B" w14:textId="77777777" w:rsidR="001055D7" w:rsidRPr="00262DDE" w:rsidRDefault="001055D7" w:rsidP="001055D7">
      <w:pPr>
        <w:pStyle w:val="Cislo-2-text"/>
        <w:ind w:left="709"/>
      </w:pPr>
    </w:p>
    <w:p w14:paraId="0A697EEC" w14:textId="77777777" w:rsidR="00622CEC" w:rsidRPr="00262DDE" w:rsidRDefault="00B25AA5" w:rsidP="00973FED">
      <w:pPr>
        <w:pStyle w:val="Cislo-1-nadpis"/>
        <w:numPr>
          <w:ilvl w:val="2"/>
          <w:numId w:val="2"/>
        </w:numPr>
      </w:pPr>
      <w:bookmarkStart w:id="434" w:name="_Toc17"/>
      <w:bookmarkStart w:id="435" w:name="_Toc56587621"/>
      <w:r w:rsidRPr="00262DDE">
        <w:t>Skupina dodávateľov</w:t>
      </w:r>
      <w:bookmarkEnd w:id="434"/>
      <w:bookmarkEnd w:id="435"/>
    </w:p>
    <w:p w14:paraId="6992DAAE" w14:textId="1CF461BA" w:rsidR="00B1460C" w:rsidRDefault="00B1460C" w:rsidP="00973FED">
      <w:pPr>
        <w:pStyle w:val="Cislo-2-text"/>
        <w:numPr>
          <w:ilvl w:val="3"/>
          <w:numId w:val="2"/>
        </w:numPr>
      </w:pPr>
      <w:r w:rsidRPr="00262DDE">
        <w:t>Skupina dodávateľov sa v zmysle § 2 ods. 5 ZVO považuje za uchádzača.</w:t>
      </w:r>
    </w:p>
    <w:p w14:paraId="2D9213CF" w14:textId="475C33FD" w:rsidR="00622CEC" w:rsidRDefault="00B25AA5" w:rsidP="00973FED">
      <w:pPr>
        <w:pStyle w:val="Cislo-2-text"/>
        <w:numPr>
          <w:ilvl w:val="3"/>
          <w:numId w:val="2"/>
        </w:numPr>
      </w:pPr>
      <w:r w:rsidRPr="00262DDE">
        <w:t xml:space="preserve">Na účely účasti vo verejnom obstarávaní musí skupina dodávateľov stanoviť vedúceho člena skupiny dodávateľov, rozsah jeho kompetencií a určenie kontaktných údajov pre komunikáciu </w:t>
      </w:r>
      <w:r w:rsidR="001055D7">
        <w:br/>
      </w:r>
      <w:r w:rsidRPr="00262DDE">
        <w:t xml:space="preserve">v danom verejnom obstarávaní. Všetci členovia skupiny dodávateľov musia udeliť písomné plnomocenstvo jednému z členov skupiny dodávateľov (vedúci člen skupiny), na všetky úkony spojené s účasťou v danom verejnom obstarávaní a na konanie v mene všetkých členov skupiny dodávateľov počas celého procesu verejného obstarávania, prijímať pokyny v tomto verejnom obstarávaní a konať v mene skupiny pre prípad prijatia ponuky, podpisu </w:t>
      </w:r>
      <w:r w:rsidR="001055D7">
        <w:t>zmluvy</w:t>
      </w:r>
      <w:r w:rsidRPr="00262DDE">
        <w:t xml:space="preserve"> a komunikácie.</w:t>
      </w:r>
    </w:p>
    <w:p w14:paraId="20B0EDCA" w14:textId="1EFEFB0F" w:rsidR="001E369A" w:rsidRDefault="001E369A" w:rsidP="00973FED">
      <w:pPr>
        <w:pStyle w:val="Cislo-2-text"/>
        <w:numPr>
          <w:ilvl w:val="3"/>
          <w:numId w:val="2"/>
        </w:numPr>
      </w:pPr>
      <w:r>
        <w:t xml:space="preserve">Ak by ponuka skupiny dodávateľov bola prijatá, verejný obstarávateľ za účelom riadneho plnenia </w:t>
      </w:r>
      <w:r w:rsidR="001055D7">
        <w:t>zmluvy</w:t>
      </w:r>
      <w:r>
        <w:t xml:space="preserve"> požaduje, aby účastníci tejto skupiny uzavreli medzi sebou dohodou o združení </w:t>
      </w:r>
      <w:r w:rsidR="001055D7">
        <w:br/>
      </w:r>
      <w:r>
        <w:t xml:space="preserve">podľa § 829 Občianskeho zákonníka, z ktorej bude vyplývať, že účastníci tejto dohody zodpovedajú spoločne a nerozdielne za plnenie svojich záväzkov, ktorých plnenie je potrebné k dosiahnutiu dojednaného účelu, ktorým je riadne a včasné plnenie </w:t>
      </w:r>
      <w:r w:rsidR="001055D7">
        <w:t>zmluvy</w:t>
      </w:r>
      <w:r>
        <w:t>.</w:t>
      </w:r>
    </w:p>
    <w:p w14:paraId="36F2443E" w14:textId="77777777" w:rsidR="001055D7" w:rsidRPr="00262DDE" w:rsidRDefault="001055D7" w:rsidP="001055D7">
      <w:pPr>
        <w:pStyle w:val="Cislo-2-text"/>
        <w:ind w:left="709"/>
      </w:pPr>
    </w:p>
    <w:p w14:paraId="580EC164" w14:textId="77777777" w:rsidR="00622CEC" w:rsidRPr="00262DDE" w:rsidRDefault="00B25AA5" w:rsidP="00973FED">
      <w:pPr>
        <w:pStyle w:val="Cislo-1-nadpis"/>
        <w:numPr>
          <w:ilvl w:val="2"/>
          <w:numId w:val="2"/>
        </w:numPr>
      </w:pPr>
      <w:bookmarkStart w:id="436" w:name="_Toc56587622"/>
      <w:bookmarkStart w:id="437" w:name="_Toc18"/>
      <w:r w:rsidRPr="00262DDE">
        <w:t>Variantné riešenie</w:t>
      </w:r>
      <w:bookmarkEnd w:id="436"/>
      <w:r w:rsidRPr="00262DDE">
        <w:t xml:space="preserve"> </w:t>
      </w:r>
      <w:bookmarkEnd w:id="437"/>
    </w:p>
    <w:p w14:paraId="491E0753" w14:textId="67BE74E6" w:rsidR="00622CEC" w:rsidRDefault="00B25AA5" w:rsidP="00973FED">
      <w:pPr>
        <w:pStyle w:val="Cislo-2-text"/>
        <w:numPr>
          <w:ilvl w:val="3"/>
          <w:numId w:val="2"/>
        </w:numPr>
      </w:pPr>
      <w:r w:rsidRPr="00262DDE">
        <w:t>Verejný obstarávateľ nepovoľuje predloženie variantných riešení a na variantné riešenia, ktoré budú predložené, nebude prihliadať.</w:t>
      </w:r>
    </w:p>
    <w:p w14:paraId="109786EE" w14:textId="77777777" w:rsidR="00B006A3" w:rsidRDefault="00B006A3" w:rsidP="00C87F86">
      <w:pPr>
        <w:pStyle w:val="Cislo-2-text"/>
      </w:pPr>
    </w:p>
    <w:p w14:paraId="6A3709F5" w14:textId="408FDC94" w:rsidR="00DB78C7" w:rsidRDefault="00DB78C7" w:rsidP="00C87F86">
      <w:pPr>
        <w:pStyle w:val="Cislo-2-text"/>
      </w:pPr>
    </w:p>
    <w:p w14:paraId="06F5098C" w14:textId="3810476E" w:rsidR="00DB78C7" w:rsidRPr="00DB78C7" w:rsidRDefault="00DB78C7" w:rsidP="00DB78C7">
      <w:pPr>
        <w:pStyle w:val="Cislo-2-text"/>
      </w:pPr>
    </w:p>
    <w:p w14:paraId="2F07EC1D" w14:textId="00BC8F90" w:rsidR="00B9192B" w:rsidRDefault="00B9192B" w:rsidP="00C87F86">
      <w:pPr>
        <w:pStyle w:val="Cislo-2-text"/>
        <w:rPr>
          <w:sz w:val="23"/>
          <w:szCs w:val="23"/>
        </w:rPr>
      </w:pPr>
    </w:p>
    <w:p w14:paraId="4305954C" w14:textId="77777777" w:rsidR="00B9192B" w:rsidRDefault="00B9192B" w:rsidP="00C87F86">
      <w:pPr>
        <w:pStyle w:val="Cislo-2-text"/>
        <w:rPr>
          <w:b/>
          <w:bCs/>
        </w:rPr>
      </w:pPr>
    </w:p>
    <w:p w14:paraId="4B902507" w14:textId="0C340DBE" w:rsidR="005F371A" w:rsidRDefault="005F371A" w:rsidP="00C87F86">
      <w:pPr>
        <w:pStyle w:val="Cislo-2-text"/>
      </w:pPr>
    </w:p>
    <w:p w14:paraId="6A93EE6E" w14:textId="77777777" w:rsidR="005F371A" w:rsidRPr="005F371A" w:rsidRDefault="005F371A" w:rsidP="00373016">
      <w:pPr>
        <w:pStyle w:val="Cislo-2-text"/>
      </w:pPr>
    </w:p>
    <w:p w14:paraId="3072E99A" w14:textId="7FEEFB27" w:rsidR="00B006A3" w:rsidRPr="00262DDE" w:rsidRDefault="00B006A3" w:rsidP="00373016">
      <w:pPr>
        <w:pStyle w:val="Cislo-2-text"/>
      </w:pPr>
    </w:p>
    <w:p w14:paraId="200BC782" w14:textId="77777777" w:rsidR="00622CEC" w:rsidRPr="00262DDE" w:rsidRDefault="00622CEC">
      <w:pPr>
        <w:spacing w:after="120"/>
        <w:jc w:val="both"/>
      </w:pPr>
    </w:p>
    <w:p w14:paraId="58807023" w14:textId="77777777" w:rsidR="00622CEC" w:rsidRPr="00262DDE" w:rsidRDefault="00B25AA5">
      <w:pPr>
        <w:spacing w:after="160" w:line="256" w:lineRule="auto"/>
      </w:pPr>
      <w:r w:rsidRPr="00262DDE">
        <w:br w:type="page"/>
      </w:r>
    </w:p>
    <w:p w14:paraId="525AD584" w14:textId="45AB5C72" w:rsidR="00622CEC" w:rsidRPr="002C47A5" w:rsidRDefault="00B25AA5" w:rsidP="00973FED">
      <w:pPr>
        <w:pStyle w:val="Nadpis1"/>
        <w:numPr>
          <w:ilvl w:val="0"/>
          <w:numId w:val="2"/>
        </w:numPr>
        <w:rPr>
          <w:sz w:val="22"/>
          <w:szCs w:val="22"/>
        </w:rPr>
      </w:pPr>
      <w:bookmarkStart w:id="438" w:name="_Toc56587623"/>
      <w:r w:rsidRPr="002C47A5">
        <w:rPr>
          <w:sz w:val="22"/>
          <w:szCs w:val="22"/>
        </w:rPr>
        <w:lastRenderedPageBreak/>
        <w:t xml:space="preserve">Návrh </w:t>
      </w:r>
      <w:r w:rsidR="001055D7">
        <w:rPr>
          <w:sz w:val="22"/>
          <w:szCs w:val="22"/>
        </w:rPr>
        <w:t>zmluvy</w:t>
      </w:r>
      <w:bookmarkEnd w:id="438"/>
    </w:p>
    <w:p w14:paraId="01BE0AE3" w14:textId="77777777" w:rsidR="00622CEC" w:rsidRPr="00262DDE" w:rsidRDefault="00622CEC" w:rsidP="00AD29DD">
      <w:pPr>
        <w:spacing w:line="288" w:lineRule="auto"/>
        <w:jc w:val="both"/>
        <w:rPr>
          <w:rStyle w:val="iadne"/>
          <w:b/>
          <w:bCs/>
        </w:rPr>
      </w:pPr>
      <w:bookmarkStart w:id="439" w:name="_Ref450132280"/>
    </w:p>
    <w:p w14:paraId="0C2026FA" w14:textId="77777777" w:rsidR="00BC76D6" w:rsidRDefault="00BC76D6" w:rsidP="00AD29DD">
      <w:pPr>
        <w:tabs>
          <w:tab w:val="center" w:pos="1692"/>
          <w:tab w:val="left" w:pos="9203"/>
          <w:tab w:val="left" w:pos="9923"/>
        </w:tabs>
        <w:ind w:left="-15" w:right="-1"/>
        <w:jc w:val="both"/>
        <w:rPr>
          <w:b/>
          <w:color w:val="auto"/>
        </w:rPr>
      </w:pPr>
      <w:bookmarkStart w:id="440" w:name="_Ref450132284"/>
    </w:p>
    <w:p w14:paraId="3DF2E043" w14:textId="7A3357CC" w:rsidR="001055D7" w:rsidRDefault="002613B3" w:rsidP="002613B3">
      <w:pPr>
        <w:spacing w:line="276" w:lineRule="auto"/>
        <w:jc w:val="both"/>
        <w:rPr>
          <w:b/>
          <w:color w:val="auto"/>
        </w:rPr>
      </w:pPr>
      <w:r w:rsidRPr="002613B3">
        <w:rPr>
          <w:bCs/>
          <w:color w:val="auto"/>
        </w:rPr>
        <w:t>Návrh Zmluvy o službách vo verejnom záujme</w:t>
      </w:r>
      <w:r>
        <w:rPr>
          <w:bCs/>
          <w:color w:val="auto"/>
        </w:rPr>
        <w:t xml:space="preserve"> vo vnútroštátnej pravidelnej mestskej autobusovej doprave na území mesta Trnava (vrátane jej príloh)</w:t>
      </w:r>
      <w:r w:rsidRPr="002613B3">
        <w:rPr>
          <w:bCs/>
          <w:color w:val="auto"/>
        </w:rPr>
        <w:t xml:space="preserve">, ktorý je neoddeliteľnou súčasťou </w:t>
      </w:r>
      <w:r>
        <w:rPr>
          <w:bCs/>
          <w:color w:val="auto"/>
        </w:rPr>
        <w:t xml:space="preserve">týchto </w:t>
      </w:r>
      <w:r w:rsidRPr="002613B3">
        <w:rPr>
          <w:bCs/>
          <w:color w:val="auto"/>
        </w:rPr>
        <w:t>súťažných podkladov</w:t>
      </w:r>
      <w:r>
        <w:rPr>
          <w:bCs/>
          <w:color w:val="auto"/>
        </w:rPr>
        <w:t>, tvorí</w:t>
      </w:r>
      <w:r w:rsidRPr="002613B3">
        <w:rPr>
          <w:bCs/>
          <w:color w:val="auto"/>
        </w:rPr>
        <w:t xml:space="preserve"> </w:t>
      </w:r>
      <w:r w:rsidR="002D04AA">
        <w:rPr>
          <w:bCs/>
          <w:color w:val="auto"/>
        </w:rPr>
        <w:t xml:space="preserve">z dôvodu väčšej prehľadnosti </w:t>
      </w:r>
      <w:r>
        <w:rPr>
          <w:bCs/>
          <w:color w:val="auto"/>
        </w:rPr>
        <w:t>osobitný</w:t>
      </w:r>
      <w:r w:rsidRPr="002613B3">
        <w:rPr>
          <w:bCs/>
          <w:color w:val="auto"/>
        </w:rPr>
        <w:t xml:space="preserve"> dokument</w:t>
      </w:r>
      <w:r>
        <w:rPr>
          <w:bCs/>
          <w:color w:val="auto"/>
        </w:rPr>
        <w:t xml:space="preserve"> zverejnený samostatne</w:t>
      </w:r>
      <w:r w:rsidRPr="002613B3">
        <w:rPr>
          <w:bCs/>
          <w:color w:val="auto"/>
        </w:rPr>
        <w:t>.</w:t>
      </w:r>
    </w:p>
    <w:p w14:paraId="6865EBE0" w14:textId="2916E950" w:rsidR="001055D7" w:rsidRDefault="001055D7" w:rsidP="00BA6260">
      <w:pPr>
        <w:tabs>
          <w:tab w:val="center" w:pos="1692"/>
          <w:tab w:val="left" w:pos="9203"/>
          <w:tab w:val="left" w:pos="9923"/>
        </w:tabs>
        <w:ind w:left="-15" w:right="-1"/>
        <w:rPr>
          <w:b/>
          <w:color w:val="auto"/>
        </w:rPr>
      </w:pPr>
    </w:p>
    <w:p w14:paraId="6F015BFB" w14:textId="223295AF" w:rsidR="001055D7" w:rsidRDefault="001055D7" w:rsidP="00BA6260">
      <w:pPr>
        <w:tabs>
          <w:tab w:val="center" w:pos="1692"/>
          <w:tab w:val="left" w:pos="9203"/>
          <w:tab w:val="left" w:pos="9923"/>
        </w:tabs>
        <w:ind w:left="-15" w:right="-1"/>
        <w:rPr>
          <w:b/>
          <w:color w:val="auto"/>
        </w:rPr>
      </w:pPr>
    </w:p>
    <w:p w14:paraId="09A52AD3" w14:textId="2068A8BC" w:rsidR="001055D7" w:rsidRDefault="001055D7" w:rsidP="00BA6260">
      <w:pPr>
        <w:tabs>
          <w:tab w:val="center" w:pos="1692"/>
          <w:tab w:val="left" w:pos="9203"/>
          <w:tab w:val="left" w:pos="9923"/>
        </w:tabs>
        <w:ind w:left="-15" w:right="-1"/>
        <w:rPr>
          <w:b/>
          <w:color w:val="auto"/>
        </w:rPr>
      </w:pPr>
    </w:p>
    <w:p w14:paraId="6A1E0418" w14:textId="1C8FF7B8" w:rsidR="001055D7" w:rsidRDefault="001055D7" w:rsidP="00BA6260">
      <w:pPr>
        <w:tabs>
          <w:tab w:val="center" w:pos="1692"/>
          <w:tab w:val="left" w:pos="9203"/>
          <w:tab w:val="left" w:pos="9923"/>
        </w:tabs>
        <w:ind w:left="-15" w:right="-1"/>
        <w:rPr>
          <w:b/>
          <w:color w:val="auto"/>
        </w:rPr>
      </w:pPr>
    </w:p>
    <w:p w14:paraId="5A1F1001" w14:textId="74B5DF1C" w:rsidR="001055D7" w:rsidRDefault="001055D7" w:rsidP="00BA6260">
      <w:pPr>
        <w:tabs>
          <w:tab w:val="center" w:pos="1692"/>
          <w:tab w:val="left" w:pos="9203"/>
          <w:tab w:val="left" w:pos="9923"/>
        </w:tabs>
        <w:ind w:left="-15" w:right="-1"/>
        <w:rPr>
          <w:b/>
          <w:color w:val="auto"/>
        </w:rPr>
      </w:pPr>
    </w:p>
    <w:p w14:paraId="003D32D5" w14:textId="46D3BA05" w:rsidR="001055D7" w:rsidRDefault="001055D7" w:rsidP="00BA6260">
      <w:pPr>
        <w:tabs>
          <w:tab w:val="center" w:pos="1692"/>
          <w:tab w:val="left" w:pos="9203"/>
          <w:tab w:val="left" w:pos="9923"/>
        </w:tabs>
        <w:ind w:left="-15" w:right="-1"/>
        <w:rPr>
          <w:b/>
          <w:color w:val="auto"/>
        </w:rPr>
      </w:pPr>
    </w:p>
    <w:p w14:paraId="439424D7" w14:textId="255617DC" w:rsidR="001055D7" w:rsidRDefault="001055D7" w:rsidP="00BA6260">
      <w:pPr>
        <w:tabs>
          <w:tab w:val="center" w:pos="1692"/>
          <w:tab w:val="left" w:pos="9203"/>
          <w:tab w:val="left" w:pos="9923"/>
        </w:tabs>
        <w:ind w:left="-15" w:right="-1"/>
        <w:rPr>
          <w:b/>
          <w:color w:val="auto"/>
        </w:rPr>
      </w:pPr>
    </w:p>
    <w:p w14:paraId="72DE1EE5" w14:textId="4E543E70" w:rsidR="001055D7" w:rsidRDefault="001055D7" w:rsidP="00BA6260">
      <w:pPr>
        <w:tabs>
          <w:tab w:val="center" w:pos="1692"/>
          <w:tab w:val="left" w:pos="9203"/>
          <w:tab w:val="left" w:pos="9923"/>
        </w:tabs>
        <w:ind w:left="-15" w:right="-1"/>
        <w:rPr>
          <w:b/>
          <w:color w:val="auto"/>
        </w:rPr>
      </w:pPr>
    </w:p>
    <w:p w14:paraId="10EC2349" w14:textId="4E125DC4" w:rsidR="001055D7" w:rsidRDefault="001055D7" w:rsidP="00BA6260">
      <w:pPr>
        <w:tabs>
          <w:tab w:val="center" w:pos="1692"/>
          <w:tab w:val="left" w:pos="9203"/>
          <w:tab w:val="left" w:pos="9923"/>
        </w:tabs>
        <w:ind w:left="-15" w:right="-1"/>
        <w:rPr>
          <w:b/>
          <w:color w:val="auto"/>
        </w:rPr>
      </w:pPr>
    </w:p>
    <w:p w14:paraId="31A41586" w14:textId="7EDA900A" w:rsidR="001055D7" w:rsidRDefault="001055D7" w:rsidP="00BA6260">
      <w:pPr>
        <w:tabs>
          <w:tab w:val="center" w:pos="1692"/>
          <w:tab w:val="left" w:pos="9203"/>
          <w:tab w:val="left" w:pos="9923"/>
        </w:tabs>
        <w:ind w:left="-15" w:right="-1"/>
        <w:rPr>
          <w:b/>
          <w:color w:val="auto"/>
        </w:rPr>
      </w:pPr>
    </w:p>
    <w:p w14:paraId="21D4D216" w14:textId="7C8C529B" w:rsidR="001055D7" w:rsidRDefault="001055D7" w:rsidP="00BA6260">
      <w:pPr>
        <w:tabs>
          <w:tab w:val="center" w:pos="1692"/>
          <w:tab w:val="left" w:pos="9203"/>
          <w:tab w:val="left" w:pos="9923"/>
        </w:tabs>
        <w:ind w:left="-15" w:right="-1"/>
        <w:rPr>
          <w:b/>
          <w:color w:val="auto"/>
        </w:rPr>
      </w:pPr>
    </w:p>
    <w:p w14:paraId="2E4A027D" w14:textId="684E4AC0" w:rsidR="001055D7" w:rsidRDefault="001055D7" w:rsidP="00BA6260">
      <w:pPr>
        <w:tabs>
          <w:tab w:val="center" w:pos="1692"/>
          <w:tab w:val="left" w:pos="9203"/>
          <w:tab w:val="left" w:pos="9923"/>
        </w:tabs>
        <w:ind w:left="-15" w:right="-1"/>
        <w:rPr>
          <w:b/>
          <w:color w:val="auto"/>
        </w:rPr>
      </w:pPr>
    </w:p>
    <w:p w14:paraId="1E96A3AF" w14:textId="141234B0" w:rsidR="001055D7" w:rsidRDefault="001055D7" w:rsidP="00BA6260">
      <w:pPr>
        <w:tabs>
          <w:tab w:val="center" w:pos="1692"/>
          <w:tab w:val="left" w:pos="9203"/>
          <w:tab w:val="left" w:pos="9923"/>
        </w:tabs>
        <w:ind w:left="-15" w:right="-1"/>
        <w:rPr>
          <w:b/>
          <w:color w:val="auto"/>
        </w:rPr>
      </w:pPr>
    </w:p>
    <w:p w14:paraId="197BFBB0" w14:textId="447347CF" w:rsidR="001055D7" w:rsidRDefault="001055D7" w:rsidP="00BA6260">
      <w:pPr>
        <w:tabs>
          <w:tab w:val="center" w:pos="1692"/>
          <w:tab w:val="left" w:pos="9203"/>
          <w:tab w:val="left" w:pos="9923"/>
        </w:tabs>
        <w:ind w:left="-15" w:right="-1"/>
        <w:rPr>
          <w:b/>
          <w:color w:val="auto"/>
        </w:rPr>
      </w:pPr>
    </w:p>
    <w:p w14:paraId="1596A4DF" w14:textId="4F3FBC3A" w:rsidR="001055D7" w:rsidRDefault="001055D7" w:rsidP="00BA6260">
      <w:pPr>
        <w:tabs>
          <w:tab w:val="center" w:pos="1692"/>
          <w:tab w:val="left" w:pos="9203"/>
          <w:tab w:val="left" w:pos="9923"/>
        </w:tabs>
        <w:ind w:left="-15" w:right="-1"/>
        <w:rPr>
          <w:b/>
          <w:color w:val="auto"/>
        </w:rPr>
      </w:pPr>
    </w:p>
    <w:p w14:paraId="5B24E645" w14:textId="31A2BFCE" w:rsidR="001055D7" w:rsidRDefault="001055D7" w:rsidP="00BA6260">
      <w:pPr>
        <w:tabs>
          <w:tab w:val="center" w:pos="1692"/>
          <w:tab w:val="left" w:pos="9203"/>
          <w:tab w:val="left" w:pos="9923"/>
        </w:tabs>
        <w:ind w:left="-15" w:right="-1"/>
        <w:rPr>
          <w:b/>
          <w:color w:val="auto"/>
        </w:rPr>
      </w:pPr>
    </w:p>
    <w:p w14:paraId="4BA51A67" w14:textId="17F2AFB9" w:rsidR="001055D7" w:rsidRDefault="001055D7" w:rsidP="00BA6260">
      <w:pPr>
        <w:tabs>
          <w:tab w:val="center" w:pos="1692"/>
          <w:tab w:val="left" w:pos="9203"/>
          <w:tab w:val="left" w:pos="9923"/>
        </w:tabs>
        <w:ind w:left="-15" w:right="-1"/>
        <w:rPr>
          <w:b/>
          <w:color w:val="auto"/>
        </w:rPr>
      </w:pPr>
    </w:p>
    <w:p w14:paraId="544BF890" w14:textId="018B9A89" w:rsidR="001055D7" w:rsidRDefault="001055D7" w:rsidP="00BA6260">
      <w:pPr>
        <w:tabs>
          <w:tab w:val="center" w:pos="1692"/>
          <w:tab w:val="left" w:pos="9203"/>
          <w:tab w:val="left" w:pos="9923"/>
        </w:tabs>
        <w:ind w:left="-15" w:right="-1"/>
        <w:rPr>
          <w:b/>
          <w:color w:val="auto"/>
        </w:rPr>
      </w:pPr>
    </w:p>
    <w:p w14:paraId="63B434A9" w14:textId="13552EC2" w:rsidR="001055D7" w:rsidRDefault="001055D7" w:rsidP="00BA6260">
      <w:pPr>
        <w:tabs>
          <w:tab w:val="center" w:pos="1692"/>
          <w:tab w:val="left" w:pos="9203"/>
          <w:tab w:val="left" w:pos="9923"/>
        </w:tabs>
        <w:ind w:left="-15" w:right="-1"/>
        <w:rPr>
          <w:b/>
          <w:color w:val="auto"/>
        </w:rPr>
      </w:pPr>
    </w:p>
    <w:p w14:paraId="45EF94FA" w14:textId="1333261F" w:rsidR="001055D7" w:rsidRDefault="001055D7" w:rsidP="00BA6260">
      <w:pPr>
        <w:tabs>
          <w:tab w:val="center" w:pos="1692"/>
          <w:tab w:val="left" w:pos="9203"/>
          <w:tab w:val="left" w:pos="9923"/>
        </w:tabs>
        <w:ind w:left="-15" w:right="-1"/>
        <w:rPr>
          <w:b/>
          <w:color w:val="auto"/>
        </w:rPr>
      </w:pPr>
    </w:p>
    <w:p w14:paraId="2C4A2AEF" w14:textId="345DEB17" w:rsidR="001055D7" w:rsidRDefault="001055D7" w:rsidP="00BA6260">
      <w:pPr>
        <w:tabs>
          <w:tab w:val="center" w:pos="1692"/>
          <w:tab w:val="left" w:pos="9203"/>
          <w:tab w:val="left" w:pos="9923"/>
        </w:tabs>
        <w:ind w:left="-15" w:right="-1"/>
        <w:rPr>
          <w:b/>
          <w:color w:val="auto"/>
        </w:rPr>
      </w:pPr>
    </w:p>
    <w:p w14:paraId="1210AA26" w14:textId="245C30A6" w:rsidR="001055D7" w:rsidRDefault="001055D7" w:rsidP="00BA6260">
      <w:pPr>
        <w:tabs>
          <w:tab w:val="center" w:pos="1692"/>
          <w:tab w:val="left" w:pos="9203"/>
          <w:tab w:val="left" w:pos="9923"/>
        </w:tabs>
        <w:ind w:left="-15" w:right="-1"/>
        <w:rPr>
          <w:b/>
          <w:color w:val="auto"/>
        </w:rPr>
      </w:pPr>
    </w:p>
    <w:p w14:paraId="7FC316A9" w14:textId="7A4940BC" w:rsidR="001055D7" w:rsidRDefault="001055D7" w:rsidP="00BA6260">
      <w:pPr>
        <w:tabs>
          <w:tab w:val="center" w:pos="1692"/>
          <w:tab w:val="left" w:pos="9203"/>
          <w:tab w:val="left" w:pos="9923"/>
        </w:tabs>
        <w:ind w:left="-15" w:right="-1"/>
        <w:rPr>
          <w:b/>
          <w:color w:val="auto"/>
        </w:rPr>
      </w:pPr>
    </w:p>
    <w:p w14:paraId="67456980" w14:textId="6CED416B" w:rsidR="001055D7" w:rsidRDefault="001055D7" w:rsidP="00BA6260">
      <w:pPr>
        <w:tabs>
          <w:tab w:val="center" w:pos="1692"/>
          <w:tab w:val="left" w:pos="9203"/>
          <w:tab w:val="left" w:pos="9923"/>
        </w:tabs>
        <w:ind w:left="-15" w:right="-1"/>
        <w:rPr>
          <w:b/>
          <w:color w:val="auto"/>
        </w:rPr>
      </w:pPr>
    </w:p>
    <w:p w14:paraId="64F3919E" w14:textId="6F263C07" w:rsidR="001055D7" w:rsidRDefault="001055D7" w:rsidP="00BA6260">
      <w:pPr>
        <w:tabs>
          <w:tab w:val="center" w:pos="1692"/>
          <w:tab w:val="left" w:pos="9203"/>
          <w:tab w:val="left" w:pos="9923"/>
        </w:tabs>
        <w:ind w:left="-15" w:right="-1"/>
        <w:rPr>
          <w:b/>
          <w:color w:val="auto"/>
        </w:rPr>
      </w:pPr>
    </w:p>
    <w:p w14:paraId="28D9CC62" w14:textId="46829E8C" w:rsidR="001055D7" w:rsidRDefault="001055D7" w:rsidP="00BA6260">
      <w:pPr>
        <w:tabs>
          <w:tab w:val="center" w:pos="1692"/>
          <w:tab w:val="left" w:pos="9203"/>
          <w:tab w:val="left" w:pos="9923"/>
        </w:tabs>
        <w:ind w:left="-15" w:right="-1"/>
        <w:rPr>
          <w:b/>
          <w:color w:val="auto"/>
        </w:rPr>
      </w:pPr>
    </w:p>
    <w:p w14:paraId="1C093DA0" w14:textId="298DD1A8" w:rsidR="001055D7" w:rsidRDefault="001055D7" w:rsidP="00BA6260">
      <w:pPr>
        <w:tabs>
          <w:tab w:val="center" w:pos="1692"/>
          <w:tab w:val="left" w:pos="9203"/>
          <w:tab w:val="left" w:pos="9923"/>
        </w:tabs>
        <w:ind w:left="-15" w:right="-1"/>
        <w:rPr>
          <w:b/>
          <w:color w:val="auto"/>
        </w:rPr>
      </w:pPr>
    </w:p>
    <w:p w14:paraId="40B0EC27" w14:textId="5E607101" w:rsidR="001055D7" w:rsidRDefault="001055D7" w:rsidP="00BA6260">
      <w:pPr>
        <w:tabs>
          <w:tab w:val="center" w:pos="1692"/>
          <w:tab w:val="left" w:pos="9203"/>
          <w:tab w:val="left" w:pos="9923"/>
        </w:tabs>
        <w:ind w:left="-15" w:right="-1"/>
        <w:rPr>
          <w:b/>
          <w:color w:val="auto"/>
        </w:rPr>
      </w:pPr>
    </w:p>
    <w:p w14:paraId="34DC0F3A" w14:textId="7940F211" w:rsidR="001055D7" w:rsidRDefault="001055D7" w:rsidP="00BA6260">
      <w:pPr>
        <w:tabs>
          <w:tab w:val="center" w:pos="1692"/>
          <w:tab w:val="left" w:pos="9203"/>
          <w:tab w:val="left" w:pos="9923"/>
        </w:tabs>
        <w:ind w:left="-15" w:right="-1"/>
        <w:rPr>
          <w:b/>
          <w:color w:val="auto"/>
        </w:rPr>
      </w:pPr>
    </w:p>
    <w:p w14:paraId="4B9379C0" w14:textId="73B29316" w:rsidR="001055D7" w:rsidRDefault="001055D7" w:rsidP="00BA6260">
      <w:pPr>
        <w:tabs>
          <w:tab w:val="center" w:pos="1692"/>
          <w:tab w:val="left" w:pos="9203"/>
          <w:tab w:val="left" w:pos="9923"/>
        </w:tabs>
        <w:ind w:left="-15" w:right="-1"/>
        <w:rPr>
          <w:b/>
          <w:color w:val="auto"/>
        </w:rPr>
      </w:pPr>
    </w:p>
    <w:p w14:paraId="24C1B91E" w14:textId="36E76CC5" w:rsidR="001055D7" w:rsidRDefault="001055D7" w:rsidP="00BA6260">
      <w:pPr>
        <w:tabs>
          <w:tab w:val="center" w:pos="1692"/>
          <w:tab w:val="left" w:pos="9203"/>
          <w:tab w:val="left" w:pos="9923"/>
        </w:tabs>
        <w:ind w:left="-15" w:right="-1"/>
        <w:rPr>
          <w:b/>
          <w:color w:val="auto"/>
        </w:rPr>
      </w:pPr>
    </w:p>
    <w:p w14:paraId="6744963C" w14:textId="4D445F60" w:rsidR="001055D7" w:rsidRDefault="001055D7" w:rsidP="00BA6260">
      <w:pPr>
        <w:tabs>
          <w:tab w:val="center" w:pos="1692"/>
          <w:tab w:val="left" w:pos="9203"/>
          <w:tab w:val="left" w:pos="9923"/>
        </w:tabs>
        <w:ind w:left="-15" w:right="-1"/>
        <w:rPr>
          <w:b/>
          <w:color w:val="auto"/>
        </w:rPr>
      </w:pPr>
    </w:p>
    <w:p w14:paraId="530BCF13" w14:textId="0713E6A5" w:rsidR="001055D7" w:rsidRDefault="001055D7" w:rsidP="00BA6260">
      <w:pPr>
        <w:tabs>
          <w:tab w:val="center" w:pos="1692"/>
          <w:tab w:val="left" w:pos="9203"/>
          <w:tab w:val="left" w:pos="9923"/>
        </w:tabs>
        <w:ind w:left="-15" w:right="-1"/>
        <w:rPr>
          <w:b/>
          <w:color w:val="auto"/>
        </w:rPr>
      </w:pPr>
    </w:p>
    <w:p w14:paraId="2183FA25" w14:textId="5F202BBD" w:rsidR="001055D7" w:rsidRDefault="001055D7" w:rsidP="00BA6260">
      <w:pPr>
        <w:tabs>
          <w:tab w:val="center" w:pos="1692"/>
          <w:tab w:val="left" w:pos="9203"/>
          <w:tab w:val="left" w:pos="9923"/>
        </w:tabs>
        <w:ind w:left="-15" w:right="-1"/>
        <w:rPr>
          <w:b/>
          <w:color w:val="auto"/>
        </w:rPr>
      </w:pPr>
    </w:p>
    <w:p w14:paraId="703AEABE" w14:textId="1F4C693F" w:rsidR="001055D7" w:rsidRDefault="001055D7" w:rsidP="00BA6260">
      <w:pPr>
        <w:tabs>
          <w:tab w:val="center" w:pos="1692"/>
          <w:tab w:val="left" w:pos="9203"/>
          <w:tab w:val="left" w:pos="9923"/>
        </w:tabs>
        <w:ind w:left="-15" w:right="-1"/>
        <w:rPr>
          <w:b/>
          <w:color w:val="auto"/>
        </w:rPr>
      </w:pPr>
    </w:p>
    <w:p w14:paraId="516E50DB" w14:textId="1020B987" w:rsidR="001055D7" w:rsidRDefault="001055D7" w:rsidP="00BA6260">
      <w:pPr>
        <w:tabs>
          <w:tab w:val="center" w:pos="1692"/>
          <w:tab w:val="left" w:pos="9203"/>
          <w:tab w:val="left" w:pos="9923"/>
        </w:tabs>
        <w:ind w:left="-15" w:right="-1"/>
        <w:rPr>
          <w:b/>
          <w:color w:val="auto"/>
        </w:rPr>
      </w:pPr>
    </w:p>
    <w:p w14:paraId="527A2CF5" w14:textId="341BA6B2" w:rsidR="001055D7" w:rsidRDefault="001055D7" w:rsidP="00BA6260">
      <w:pPr>
        <w:tabs>
          <w:tab w:val="center" w:pos="1692"/>
          <w:tab w:val="left" w:pos="9203"/>
          <w:tab w:val="left" w:pos="9923"/>
        </w:tabs>
        <w:ind w:left="-15" w:right="-1"/>
        <w:rPr>
          <w:b/>
          <w:color w:val="auto"/>
        </w:rPr>
      </w:pPr>
    </w:p>
    <w:p w14:paraId="23D6BF86" w14:textId="007E4EC0" w:rsidR="001055D7" w:rsidRDefault="001055D7" w:rsidP="00BA6260">
      <w:pPr>
        <w:tabs>
          <w:tab w:val="center" w:pos="1692"/>
          <w:tab w:val="left" w:pos="9203"/>
          <w:tab w:val="left" w:pos="9923"/>
        </w:tabs>
        <w:ind w:left="-15" w:right="-1"/>
        <w:rPr>
          <w:b/>
          <w:color w:val="auto"/>
        </w:rPr>
      </w:pPr>
    </w:p>
    <w:p w14:paraId="089FD1C7" w14:textId="763F7158" w:rsidR="001055D7" w:rsidRDefault="001055D7" w:rsidP="00BA6260">
      <w:pPr>
        <w:tabs>
          <w:tab w:val="center" w:pos="1692"/>
          <w:tab w:val="left" w:pos="9203"/>
          <w:tab w:val="left" w:pos="9923"/>
        </w:tabs>
        <w:ind w:left="-15" w:right="-1"/>
        <w:rPr>
          <w:b/>
          <w:color w:val="auto"/>
        </w:rPr>
      </w:pPr>
    </w:p>
    <w:p w14:paraId="7AEC2F32" w14:textId="51DB7AE3" w:rsidR="001055D7" w:rsidRDefault="001055D7" w:rsidP="00BA6260">
      <w:pPr>
        <w:tabs>
          <w:tab w:val="center" w:pos="1692"/>
          <w:tab w:val="left" w:pos="9203"/>
          <w:tab w:val="left" w:pos="9923"/>
        </w:tabs>
        <w:ind w:left="-15" w:right="-1"/>
        <w:rPr>
          <w:b/>
          <w:color w:val="auto"/>
        </w:rPr>
      </w:pPr>
    </w:p>
    <w:p w14:paraId="6C063BB1" w14:textId="462CDE5A" w:rsidR="001055D7" w:rsidRDefault="001055D7" w:rsidP="00BA6260">
      <w:pPr>
        <w:tabs>
          <w:tab w:val="center" w:pos="1692"/>
          <w:tab w:val="left" w:pos="9203"/>
          <w:tab w:val="left" w:pos="9923"/>
        </w:tabs>
        <w:ind w:left="-15" w:right="-1"/>
        <w:rPr>
          <w:b/>
          <w:color w:val="auto"/>
        </w:rPr>
      </w:pPr>
    </w:p>
    <w:p w14:paraId="425AEFA6" w14:textId="35A87BB0" w:rsidR="001055D7" w:rsidRDefault="001055D7" w:rsidP="00BA6260">
      <w:pPr>
        <w:tabs>
          <w:tab w:val="center" w:pos="1692"/>
          <w:tab w:val="left" w:pos="9203"/>
          <w:tab w:val="left" w:pos="9923"/>
        </w:tabs>
        <w:ind w:left="-15" w:right="-1"/>
        <w:rPr>
          <w:b/>
          <w:color w:val="auto"/>
        </w:rPr>
      </w:pPr>
    </w:p>
    <w:p w14:paraId="1B9DD440" w14:textId="10E44F67" w:rsidR="001055D7" w:rsidRDefault="001055D7" w:rsidP="00BA6260">
      <w:pPr>
        <w:tabs>
          <w:tab w:val="center" w:pos="1692"/>
          <w:tab w:val="left" w:pos="9203"/>
          <w:tab w:val="left" w:pos="9923"/>
        </w:tabs>
        <w:ind w:left="-15" w:right="-1"/>
        <w:rPr>
          <w:b/>
          <w:color w:val="auto"/>
        </w:rPr>
      </w:pPr>
    </w:p>
    <w:p w14:paraId="21C6E615" w14:textId="667567ED" w:rsidR="001055D7" w:rsidRDefault="001055D7" w:rsidP="00BA6260">
      <w:pPr>
        <w:tabs>
          <w:tab w:val="center" w:pos="1692"/>
          <w:tab w:val="left" w:pos="9203"/>
          <w:tab w:val="left" w:pos="9923"/>
        </w:tabs>
        <w:ind w:left="-15" w:right="-1"/>
        <w:rPr>
          <w:b/>
          <w:color w:val="auto"/>
        </w:rPr>
      </w:pPr>
    </w:p>
    <w:p w14:paraId="0B7B6188" w14:textId="77777777" w:rsidR="001055D7" w:rsidRDefault="001055D7" w:rsidP="00BA6260">
      <w:pPr>
        <w:tabs>
          <w:tab w:val="center" w:pos="1692"/>
          <w:tab w:val="left" w:pos="9923"/>
        </w:tabs>
        <w:ind w:left="-15" w:right="-1"/>
        <w:rPr>
          <w:b/>
          <w:color w:val="auto"/>
        </w:rPr>
      </w:pPr>
    </w:p>
    <w:p w14:paraId="7FE311DD" w14:textId="5D6FC7B3" w:rsidR="00E8161E" w:rsidRDefault="00E8161E" w:rsidP="00BA6260">
      <w:pPr>
        <w:tabs>
          <w:tab w:val="center" w:pos="1692"/>
          <w:tab w:val="left" w:pos="9923"/>
        </w:tabs>
        <w:ind w:left="-15" w:right="-1"/>
        <w:rPr>
          <w:b/>
          <w:color w:val="auto"/>
        </w:rPr>
      </w:pPr>
    </w:p>
    <w:p w14:paraId="244CFE03" w14:textId="77777777" w:rsidR="00E8161E" w:rsidRPr="00C357E9" w:rsidRDefault="00E8161E" w:rsidP="00BA6260">
      <w:pPr>
        <w:tabs>
          <w:tab w:val="center" w:pos="1692"/>
          <w:tab w:val="left" w:pos="9923"/>
        </w:tabs>
        <w:ind w:left="-15" w:right="-1"/>
        <w:rPr>
          <w:b/>
          <w:color w:val="auto"/>
        </w:rPr>
      </w:pPr>
    </w:p>
    <w:p w14:paraId="4E12AC12" w14:textId="77777777" w:rsidR="00622CEC" w:rsidRPr="00262DDE" w:rsidRDefault="00B25AA5" w:rsidP="00973FED">
      <w:pPr>
        <w:pStyle w:val="Nadpis1"/>
        <w:numPr>
          <w:ilvl w:val="0"/>
          <w:numId w:val="2"/>
        </w:numPr>
        <w:tabs>
          <w:tab w:val="clear" w:pos="709"/>
        </w:tabs>
        <w:rPr>
          <w:sz w:val="22"/>
          <w:szCs w:val="22"/>
        </w:rPr>
      </w:pPr>
      <w:bookmarkStart w:id="441" w:name="_Toc20"/>
      <w:bookmarkStart w:id="442" w:name="_Toc56587624"/>
      <w:r w:rsidRPr="00262DDE">
        <w:rPr>
          <w:sz w:val="22"/>
          <w:szCs w:val="22"/>
        </w:rPr>
        <w:lastRenderedPageBreak/>
        <w:t>Opis predmetu zákazky</w:t>
      </w:r>
      <w:bookmarkEnd w:id="441"/>
      <w:bookmarkEnd w:id="442"/>
    </w:p>
    <w:bookmarkEnd w:id="440"/>
    <w:p w14:paraId="3D600EAC" w14:textId="77777777" w:rsidR="00622CEC" w:rsidRPr="00262DDE" w:rsidRDefault="00622CEC"/>
    <w:p w14:paraId="291FB80C" w14:textId="77777777" w:rsidR="00622CEC" w:rsidRDefault="00B25AA5" w:rsidP="0054295A">
      <w:pPr>
        <w:pStyle w:val="Cislo-1-nadpis"/>
        <w:numPr>
          <w:ilvl w:val="2"/>
          <w:numId w:val="25"/>
        </w:numPr>
      </w:pPr>
      <w:bookmarkStart w:id="443" w:name="_Toc21"/>
      <w:bookmarkStart w:id="444" w:name="_Toc56587625"/>
      <w:bookmarkEnd w:id="439"/>
      <w:r w:rsidRPr="00262DDE">
        <w:t>Názov predmetu zákazky</w:t>
      </w:r>
      <w:bookmarkEnd w:id="443"/>
      <w:bookmarkEnd w:id="444"/>
    </w:p>
    <w:p w14:paraId="40E47CDA" w14:textId="77777777" w:rsidR="00512C77" w:rsidRPr="00262DDE" w:rsidRDefault="00512C77" w:rsidP="00512C77">
      <w:pPr>
        <w:pStyle w:val="Cislo-1-nadpis"/>
        <w:ind w:left="709" w:firstLine="0"/>
      </w:pPr>
    </w:p>
    <w:p w14:paraId="6080D7E2" w14:textId="234D0E0C" w:rsidR="00512C77" w:rsidRDefault="00AD29DD" w:rsidP="00146319">
      <w:pPr>
        <w:ind w:firstLine="709"/>
        <w:rPr>
          <w:iCs/>
        </w:rPr>
      </w:pPr>
      <w:r>
        <w:rPr>
          <w:iCs/>
        </w:rPr>
        <w:t>M</w:t>
      </w:r>
      <w:r w:rsidR="00146319" w:rsidRPr="00146319">
        <w:rPr>
          <w:iCs/>
        </w:rPr>
        <w:t>estsk</w:t>
      </w:r>
      <w:r>
        <w:rPr>
          <w:iCs/>
        </w:rPr>
        <w:t>á</w:t>
      </w:r>
      <w:r w:rsidR="00146319" w:rsidRPr="00146319">
        <w:rPr>
          <w:iCs/>
        </w:rPr>
        <w:t xml:space="preserve"> autobusov</w:t>
      </w:r>
      <w:r>
        <w:rPr>
          <w:iCs/>
        </w:rPr>
        <w:t>á</w:t>
      </w:r>
      <w:r w:rsidR="00146319" w:rsidRPr="00146319">
        <w:rPr>
          <w:iCs/>
        </w:rPr>
        <w:t xml:space="preserve"> doprav</w:t>
      </w:r>
      <w:r>
        <w:rPr>
          <w:iCs/>
        </w:rPr>
        <w:t>a</w:t>
      </w:r>
    </w:p>
    <w:p w14:paraId="01456C6E" w14:textId="77777777" w:rsidR="00146319" w:rsidRPr="00365F47" w:rsidRDefault="00146319" w:rsidP="00146319">
      <w:pPr>
        <w:ind w:firstLine="709"/>
      </w:pPr>
    </w:p>
    <w:p w14:paraId="49E6E6F2" w14:textId="77777777" w:rsidR="00622CEC" w:rsidRPr="00365F47" w:rsidRDefault="00B25AA5" w:rsidP="0054295A">
      <w:pPr>
        <w:pStyle w:val="Cislo-1-nadpis"/>
        <w:numPr>
          <w:ilvl w:val="2"/>
          <w:numId w:val="26"/>
        </w:numPr>
      </w:pPr>
      <w:bookmarkStart w:id="445" w:name="_Toc22"/>
      <w:bookmarkStart w:id="446" w:name="_Toc56587626"/>
      <w:r w:rsidRPr="00365F47">
        <w:t>Opis predmetu zákazky</w:t>
      </w:r>
      <w:bookmarkEnd w:id="445"/>
      <w:bookmarkEnd w:id="446"/>
    </w:p>
    <w:p w14:paraId="3A36B6B1" w14:textId="77777777" w:rsidR="00622CEC" w:rsidRPr="00365F47" w:rsidRDefault="00B25AA5" w:rsidP="0054295A">
      <w:pPr>
        <w:pStyle w:val="Cislo-2-text"/>
        <w:numPr>
          <w:ilvl w:val="3"/>
          <w:numId w:val="26"/>
        </w:numPr>
      </w:pPr>
      <w:r w:rsidRPr="00365F47">
        <w:t xml:space="preserve">Číselný kód pre hlavný predmet a doplňujúce predmety zákazky z Hlavného slovníka, prípadne alfanumerický kód z Doplnkového slovníka Spoločného slovníka obstarávania (CPV): </w:t>
      </w:r>
    </w:p>
    <w:p w14:paraId="0A1837BD" w14:textId="77777777" w:rsidR="0051389C" w:rsidRDefault="0051389C" w:rsidP="00512C77">
      <w:pPr>
        <w:pStyle w:val="Cislo-2-text"/>
        <w:ind w:left="709"/>
      </w:pPr>
    </w:p>
    <w:p w14:paraId="600B89E7" w14:textId="122C4AAA" w:rsidR="00622CEC" w:rsidRPr="00146319" w:rsidRDefault="00B25AA5" w:rsidP="00512C77">
      <w:pPr>
        <w:pStyle w:val="Cislo-2-text"/>
        <w:ind w:left="709"/>
      </w:pPr>
      <w:r w:rsidRPr="00146319">
        <w:t>Hlavný predmet:</w:t>
      </w:r>
      <w:r w:rsidR="00643458" w:rsidRPr="00146319">
        <w:t xml:space="preserve"> </w:t>
      </w:r>
      <w:r w:rsidR="0068621A" w:rsidRPr="0068621A">
        <w:t>60112000-6</w:t>
      </w:r>
      <w:r w:rsidR="0068621A">
        <w:tab/>
      </w:r>
      <w:r w:rsidR="0068621A" w:rsidRPr="0068621A">
        <w:tab/>
        <w:t>Služby verejnej cestnej dopravy</w:t>
      </w:r>
    </w:p>
    <w:p w14:paraId="35B64872" w14:textId="21E7E312" w:rsidR="00622CEC" w:rsidRPr="00146319" w:rsidRDefault="00622CEC" w:rsidP="00512C77">
      <w:pPr>
        <w:pStyle w:val="Cislo-2-text"/>
        <w:ind w:left="709"/>
      </w:pPr>
    </w:p>
    <w:p w14:paraId="66C7105B" w14:textId="5F4D3DFB" w:rsidR="00843726" w:rsidRPr="00365F47" w:rsidRDefault="00B25AA5" w:rsidP="0068621A">
      <w:pPr>
        <w:pStyle w:val="Cislo-2-text"/>
        <w:ind w:left="709"/>
      </w:pPr>
      <w:r w:rsidRPr="00146319">
        <w:t>Doplňujúce predmety:</w:t>
      </w:r>
      <w:r w:rsidR="0093344B" w:rsidRPr="00146319">
        <w:t xml:space="preserve"> </w:t>
      </w:r>
      <w:r w:rsidR="0068621A" w:rsidRPr="0068621A">
        <w:t>60100000-9</w:t>
      </w:r>
      <w:r w:rsidR="0068621A" w:rsidRPr="0068621A">
        <w:tab/>
        <w:t>Služby cestnej dopravy</w:t>
      </w:r>
    </w:p>
    <w:p w14:paraId="709ADB05" w14:textId="77777777" w:rsidR="00622CEC" w:rsidRPr="00365F47" w:rsidRDefault="00622CEC" w:rsidP="00512C77">
      <w:pPr>
        <w:pStyle w:val="Cislo-2-text"/>
      </w:pPr>
    </w:p>
    <w:p w14:paraId="621B4D10" w14:textId="28FE9516" w:rsidR="0015686B" w:rsidRDefault="00146379" w:rsidP="0054295A">
      <w:pPr>
        <w:pStyle w:val="Cislo-2-text"/>
        <w:numPr>
          <w:ilvl w:val="3"/>
          <w:numId w:val="26"/>
        </w:numPr>
        <w:rPr>
          <w:b/>
          <w:bCs/>
          <w:color w:val="auto"/>
        </w:rPr>
      </w:pPr>
      <w:r>
        <w:rPr>
          <w:b/>
          <w:bCs/>
          <w:color w:val="auto"/>
        </w:rPr>
        <w:t>O</w:t>
      </w:r>
      <w:r w:rsidR="00BA6260" w:rsidRPr="0015686B">
        <w:rPr>
          <w:b/>
          <w:bCs/>
          <w:color w:val="auto"/>
        </w:rPr>
        <w:t>pis predmetu zákazk</w:t>
      </w:r>
      <w:r w:rsidR="0015686B">
        <w:rPr>
          <w:b/>
          <w:bCs/>
          <w:color w:val="auto"/>
        </w:rPr>
        <w:t>y</w:t>
      </w:r>
    </w:p>
    <w:p w14:paraId="4F2722DC" w14:textId="77777777" w:rsidR="0015686B" w:rsidRDefault="0015686B" w:rsidP="0015686B">
      <w:pPr>
        <w:pStyle w:val="Cislo-2-text"/>
        <w:rPr>
          <w:b/>
          <w:bCs/>
          <w:color w:val="auto"/>
        </w:rPr>
      </w:pPr>
    </w:p>
    <w:p w14:paraId="65BBFB75" w14:textId="50C9FA56" w:rsidR="008A6CBD" w:rsidRPr="00CF051C" w:rsidRDefault="008A6CBD" w:rsidP="009612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rPr>
      </w:pPr>
      <w:r w:rsidRPr="00187253">
        <w:rPr>
          <w:rFonts w:eastAsia="Arial Unicode MS"/>
        </w:rPr>
        <w:t>Predmetom zákazky je poskytovanie služby</w:t>
      </w:r>
      <w:r w:rsidR="009F6333" w:rsidRPr="00187253">
        <w:rPr>
          <w:rFonts w:eastAsia="Arial Unicode MS"/>
        </w:rPr>
        <w:t xml:space="preserve"> m</w:t>
      </w:r>
      <w:r w:rsidRPr="00187253">
        <w:rPr>
          <w:rFonts w:eastAsia="Arial Unicode MS"/>
        </w:rPr>
        <w:t>estsk</w:t>
      </w:r>
      <w:r w:rsidR="009F6333" w:rsidRPr="00187253">
        <w:rPr>
          <w:rFonts w:eastAsia="Arial Unicode MS"/>
        </w:rPr>
        <w:t>ej</w:t>
      </w:r>
      <w:r w:rsidRPr="00187253">
        <w:rPr>
          <w:rFonts w:eastAsia="Arial Unicode MS"/>
        </w:rPr>
        <w:t xml:space="preserve"> autobusov</w:t>
      </w:r>
      <w:r w:rsidR="009F6333" w:rsidRPr="00187253">
        <w:rPr>
          <w:rFonts w:eastAsia="Arial Unicode MS"/>
        </w:rPr>
        <w:t>ej</w:t>
      </w:r>
      <w:r w:rsidRPr="00187253">
        <w:rPr>
          <w:rFonts w:eastAsia="Arial Unicode MS"/>
        </w:rPr>
        <w:t xml:space="preserve"> doprav</w:t>
      </w:r>
      <w:r w:rsidR="009F6333" w:rsidRPr="00187253">
        <w:rPr>
          <w:rFonts w:eastAsia="Arial Unicode MS"/>
        </w:rPr>
        <w:t>y</w:t>
      </w:r>
      <w:r w:rsidRPr="00CF051C">
        <w:rPr>
          <w:rFonts w:eastAsia="Arial Unicode MS"/>
        </w:rPr>
        <w:t xml:space="preserve"> v meste Trnava v rozsahu a podľa požiadaviek verejného obstarávateľa v týchto súťažných podkladoch. </w:t>
      </w:r>
      <w:r w:rsidR="000042C6" w:rsidRPr="00CF051C">
        <w:rPr>
          <w:rFonts w:eastAsia="Arial Unicode MS"/>
        </w:rPr>
        <w:t>Predmetom služby je zabezpečiť verejnosti bezpečné, efektívne a kvalitné dopravné služby na území Mesta Trnava formou mestskej autobusovej dopravy (ďalej aj ako "MAD“) za určené základné cestovné podľa potrieb dopravnej obslužnosti predmetného územia a pri zohľadnení sociálnych a environmentálnych faktorov.</w:t>
      </w:r>
    </w:p>
    <w:p w14:paraId="2C4CBDF0" w14:textId="007FB9ED" w:rsidR="008F0280" w:rsidRPr="00CF051C" w:rsidRDefault="008F0280" w:rsidP="009612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rPr>
      </w:pPr>
      <w:r w:rsidRPr="00CF051C">
        <w:rPr>
          <w:rFonts w:eastAsia="Arial Unicode MS"/>
        </w:rPr>
        <w:t>Verejné obstarávanie dopravcu je realizované na 10 rokov – na obdobie od 01.0</w:t>
      </w:r>
      <w:r w:rsidR="00E321D4">
        <w:rPr>
          <w:rFonts w:eastAsia="Arial Unicode MS"/>
        </w:rPr>
        <w:t>4</w:t>
      </w:r>
      <w:r w:rsidRPr="00CF051C">
        <w:rPr>
          <w:rFonts w:eastAsia="Arial Unicode MS"/>
        </w:rPr>
        <w:t>.2021 do 3</w:t>
      </w:r>
      <w:r w:rsidR="00E321D4">
        <w:rPr>
          <w:rFonts w:eastAsia="Arial Unicode MS"/>
        </w:rPr>
        <w:t>1</w:t>
      </w:r>
      <w:r w:rsidRPr="00CF051C">
        <w:rPr>
          <w:rFonts w:eastAsia="Arial Unicode MS"/>
        </w:rPr>
        <w:t>.</w:t>
      </w:r>
      <w:r w:rsidR="00FB1F5F">
        <w:rPr>
          <w:rFonts w:eastAsia="Arial Unicode MS"/>
        </w:rPr>
        <w:t>0</w:t>
      </w:r>
      <w:r w:rsidR="00E321D4">
        <w:rPr>
          <w:rFonts w:eastAsia="Arial Unicode MS"/>
        </w:rPr>
        <w:t>3</w:t>
      </w:r>
      <w:r w:rsidRPr="00CF051C">
        <w:rPr>
          <w:rFonts w:eastAsia="Arial Unicode MS"/>
        </w:rPr>
        <w:t>.20</w:t>
      </w:r>
      <w:r w:rsidR="00961286" w:rsidRPr="00CF051C">
        <w:rPr>
          <w:rFonts w:eastAsia="Arial Unicode MS"/>
        </w:rPr>
        <w:t>3</w:t>
      </w:r>
      <w:r w:rsidR="00FB1F5F">
        <w:rPr>
          <w:rFonts w:eastAsia="Arial Unicode MS"/>
        </w:rPr>
        <w:t>1</w:t>
      </w:r>
      <w:r w:rsidR="00961286" w:rsidRPr="00CF051C">
        <w:rPr>
          <w:rFonts w:eastAsia="Arial Unicode MS"/>
        </w:rPr>
        <w:t>.</w:t>
      </w:r>
    </w:p>
    <w:p w14:paraId="5EF80424" w14:textId="38D0B7C3" w:rsidR="00622F2A" w:rsidRPr="00187253" w:rsidRDefault="00961286" w:rsidP="009612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rPr>
      </w:pPr>
      <w:r w:rsidRPr="00CF051C">
        <w:rPr>
          <w:rFonts w:eastAsia="Arial Unicode MS"/>
        </w:rPr>
        <w:t xml:space="preserve">Predpokladaný počet </w:t>
      </w:r>
      <w:proofErr w:type="spellStart"/>
      <w:r w:rsidRPr="00CF051C">
        <w:rPr>
          <w:rFonts w:eastAsia="Arial Unicode MS"/>
        </w:rPr>
        <w:t>vzkm</w:t>
      </w:r>
      <w:proofErr w:type="spellEnd"/>
      <w:r w:rsidRPr="00CF051C">
        <w:rPr>
          <w:rFonts w:eastAsia="Arial Unicode MS"/>
        </w:rPr>
        <w:t xml:space="preserve"> v jednom kalendárnom roku je 1 050 000 </w:t>
      </w:r>
      <w:proofErr w:type="spellStart"/>
      <w:r w:rsidRPr="00CF051C">
        <w:rPr>
          <w:rFonts w:eastAsia="Arial Unicode MS"/>
        </w:rPr>
        <w:t>vzkm</w:t>
      </w:r>
      <w:proofErr w:type="spellEnd"/>
      <w:r w:rsidRPr="00CF051C">
        <w:rPr>
          <w:rFonts w:eastAsia="Arial Unicode MS"/>
        </w:rPr>
        <w:t>, t.</w:t>
      </w:r>
      <w:r w:rsidR="00187253">
        <w:rPr>
          <w:rFonts w:eastAsia="Arial Unicode MS"/>
        </w:rPr>
        <w:t xml:space="preserve"> </w:t>
      </w:r>
      <w:r w:rsidRPr="00CF051C">
        <w:rPr>
          <w:rFonts w:eastAsia="Arial Unicode MS"/>
        </w:rPr>
        <w:t xml:space="preserve">j. počas platnosti a účinnosti zmluvy je to 10 500 000 </w:t>
      </w:r>
      <w:proofErr w:type="spellStart"/>
      <w:r w:rsidRPr="00CF051C">
        <w:rPr>
          <w:rFonts w:eastAsia="Arial Unicode MS"/>
        </w:rPr>
        <w:t>vzkm</w:t>
      </w:r>
      <w:proofErr w:type="spellEnd"/>
      <w:r w:rsidR="00622F2A" w:rsidRPr="00CF051C">
        <w:rPr>
          <w:rFonts w:eastAsia="Arial Unicode MS"/>
        </w:rPr>
        <w:t>.</w:t>
      </w:r>
    </w:p>
    <w:p w14:paraId="0AC645A4" w14:textId="45900C63" w:rsidR="00961286" w:rsidRPr="00CF051C" w:rsidRDefault="00961286" w:rsidP="009612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rPr>
      </w:pPr>
    </w:p>
    <w:p w14:paraId="6175E50B" w14:textId="0A71F81E" w:rsidR="00961286" w:rsidRPr="00187253" w:rsidRDefault="00961286" w:rsidP="009612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rPr>
      </w:pPr>
      <w:r w:rsidRPr="00CF051C">
        <w:rPr>
          <w:rFonts w:eastAsia="Arial Unicode MS"/>
        </w:rPr>
        <w:t xml:space="preserve">Výška cestovného v mestskej hromadnej doprave je daná tarifou a odsúhlasená verejným obstarávateľom. Verejný obstarávateľ </w:t>
      </w:r>
      <w:r w:rsidRPr="00CF051C">
        <w:rPr>
          <w:rFonts w:eastAsia="Arial Unicode MS"/>
          <w:u w:val="single"/>
        </w:rPr>
        <w:t>pre ilustráciu</w:t>
      </w:r>
      <w:r w:rsidRPr="00CF051C">
        <w:rPr>
          <w:rFonts w:eastAsia="Arial Unicode MS"/>
        </w:rPr>
        <w:t xml:space="preserve"> dopravnej situácie predkladá</w:t>
      </w:r>
      <w:r w:rsidR="00B6201E" w:rsidRPr="00CF051C">
        <w:rPr>
          <w:rFonts w:eastAsia="Arial Unicode MS"/>
        </w:rPr>
        <w:t xml:space="preserve"> v prílohách týchto súťažných podkladov </w:t>
      </w:r>
      <w:r w:rsidRPr="00CF051C">
        <w:rPr>
          <w:rFonts w:eastAsia="Arial Unicode MS"/>
        </w:rPr>
        <w:t xml:space="preserve">cestovný poriadok </w:t>
      </w:r>
      <w:r w:rsidR="00C42DCC">
        <w:rPr>
          <w:rFonts w:eastAsia="Arial Unicode MS"/>
        </w:rPr>
        <w:t>a cenový výmer</w:t>
      </w:r>
      <w:r w:rsidRPr="00CF051C">
        <w:rPr>
          <w:rFonts w:eastAsia="Arial Unicode MS"/>
        </w:rPr>
        <w:t>.</w:t>
      </w:r>
    </w:p>
    <w:p w14:paraId="68D0F3B5" w14:textId="4A0F31DD" w:rsidR="008C2DEF" w:rsidRPr="00CF051C" w:rsidRDefault="008C2DEF" w:rsidP="009612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rPr>
      </w:pPr>
      <w:r w:rsidRPr="00CF051C">
        <w:rPr>
          <w:rFonts w:eastAsia="Arial Unicode MS"/>
        </w:rPr>
        <w:t>Verejný obstarávateľ požaduje zabezpečenie služieb MAD prostredníctvom minimálne 34 ks autobusov,</w:t>
      </w:r>
      <w:r w:rsidR="000042C6" w:rsidRPr="00CF051C">
        <w:rPr>
          <w:rFonts w:eastAsia="Arial Unicode MS"/>
        </w:rPr>
        <w:t xml:space="preserve"> a zároveň musí Dopravca zabezpečiť 7 % (sedem percentný) podiel záložných vozidiel z minimálneho počtu vozidiel.</w:t>
      </w:r>
    </w:p>
    <w:p w14:paraId="7325646B" w14:textId="77777777" w:rsidR="00CF051C" w:rsidRDefault="00CF051C" w:rsidP="009612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rPr>
      </w:pPr>
    </w:p>
    <w:p w14:paraId="493E37A5" w14:textId="20DDAC3D" w:rsidR="008C2DEF" w:rsidRDefault="008C2DEF" w:rsidP="009612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rPr>
      </w:pPr>
      <w:r w:rsidRPr="00CF051C">
        <w:rPr>
          <w:rFonts w:eastAsia="Arial Unicode MS"/>
        </w:rPr>
        <w:t xml:space="preserve">Dopravca je po uplynutí 18 (osemnástich) kalendárnych mesiacov nasledujúcich po nadobudnutí účinnosti Zmluvy zabezpečovať MAD autobusmi, ktorých priemerný vek </w:t>
      </w:r>
      <w:r w:rsidR="000042C6" w:rsidRPr="00CF051C">
        <w:rPr>
          <w:rFonts w:eastAsia="Arial Unicode MS"/>
        </w:rPr>
        <w:t>(</w:t>
      </w:r>
      <w:r w:rsidRPr="00CF051C">
        <w:rPr>
          <w:rFonts w:eastAsia="Arial Unicode MS"/>
        </w:rPr>
        <w:t>všetkých autobusov</w:t>
      </w:r>
      <w:r w:rsidR="000042C6" w:rsidRPr="00CF051C">
        <w:rPr>
          <w:rFonts w:eastAsia="Arial Unicode MS"/>
        </w:rPr>
        <w:t>)</w:t>
      </w:r>
      <w:r w:rsidRPr="00CF051C">
        <w:rPr>
          <w:rFonts w:eastAsia="Arial Unicode MS"/>
        </w:rPr>
        <w:t xml:space="preserve"> nesmie presiahnuť 10 (desať) rokov počítaných odo dňa výroby jednotlivých autobusov, pričom maximálny vek jednotlivého vozidla nesmie presiahnuť 16 (šestnásť) rokov od jeho výroby.</w:t>
      </w:r>
      <w:r>
        <w:rPr>
          <w:rFonts w:eastAsia="Arial Unicode MS"/>
        </w:rPr>
        <w:t xml:space="preserve"> </w:t>
      </w:r>
    </w:p>
    <w:p w14:paraId="3786DDBE" w14:textId="1B81B800" w:rsidR="00720FB2" w:rsidRDefault="00720FB2"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5A7C8ACD" w14:textId="76E5BA27"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662368A5" w14:textId="77727328"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7CB8B0FA" w14:textId="546A52F1"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0DFCC597" w14:textId="3534E3C2"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49126244" w14:textId="6150ADE8"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6F2C8A00" w14:textId="1AB71159"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7C2133CF" w14:textId="20CD7A0C"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05CFDCEE" w14:textId="125B3D47"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514A83B7" w14:textId="32ABE2CA"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07283B06" w14:textId="2D6D0E47"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4BC97D01" w14:textId="0BCD6695"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61E52616" w14:textId="2EF31088" w:rsid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3DCDF285" w14:textId="77777777" w:rsidR="00CF051C" w:rsidRPr="00CF051C" w:rsidRDefault="00CF051C" w:rsidP="00CF051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highlight w:val="magenta"/>
        </w:rPr>
      </w:pPr>
    </w:p>
    <w:p w14:paraId="6F627FDD" w14:textId="77777777" w:rsidR="00720FB2" w:rsidRPr="008A6CBD" w:rsidRDefault="00720FB2" w:rsidP="0096128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Arial Unicode MS"/>
        </w:rPr>
      </w:pPr>
    </w:p>
    <w:p w14:paraId="0E217903" w14:textId="77777777" w:rsidR="00622CEC" w:rsidRPr="00262DDE" w:rsidRDefault="00B25AA5" w:rsidP="0054295A">
      <w:pPr>
        <w:pStyle w:val="Nadpis1"/>
        <w:numPr>
          <w:ilvl w:val="0"/>
          <w:numId w:val="28"/>
        </w:numPr>
        <w:rPr>
          <w:sz w:val="22"/>
          <w:szCs w:val="22"/>
        </w:rPr>
      </w:pPr>
      <w:bookmarkStart w:id="447" w:name="_Ref450130065"/>
      <w:bookmarkStart w:id="448" w:name="_Toc56587627"/>
      <w:bookmarkStart w:id="449" w:name="_Toc25"/>
      <w:r w:rsidRPr="00262DDE">
        <w:rPr>
          <w:sz w:val="22"/>
          <w:szCs w:val="22"/>
        </w:rPr>
        <w:lastRenderedPageBreak/>
        <w:t>K</w:t>
      </w:r>
      <w:bookmarkStart w:id="450" w:name="_Ref450130096"/>
      <w:bookmarkEnd w:id="447"/>
      <w:r w:rsidRPr="00262DDE">
        <w:rPr>
          <w:sz w:val="22"/>
          <w:szCs w:val="22"/>
        </w:rPr>
        <w:t>ritériá na vyhodnotenie ponúk a spôsob ich uplatneni</w:t>
      </w:r>
      <w:bookmarkEnd w:id="450"/>
      <w:r w:rsidRPr="00262DDE">
        <w:rPr>
          <w:sz w:val="22"/>
          <w:szCs w:val="22"/>
        </w:rPr>
        <w:t>a</w:t>
      </w:r>
      <w:bookmarkEnd w:id="448"/>
      <w:r w:rsidRPr="00262DDE">
        <w:rPr>
          <w:sz w:val="22"/>
          <w:szCs w:val="22"/>
        </w:rPr>
        <w:t xml:space="preserve"> </w:t>
      </w:r>
      <w:bookmarkEnd w:id="449"/>
    </w:p>
    <w:p w14:paraId="352C1BA4" w14:textId="77777777" w:rsidR="00622CEC" w:rsidRPr="00262DDE" w:rsidRDefault="00622CEC">
      <w:pPr>
        <w:tabs>
          <w:tab w:val="left" w:pos="426"/>
        </w:tabs>
        <w:jc w:val="both"/>
        <w:rPr>
          <w:b/>
          <w:bCs/>
          <w:sz w:val="16"/>
          <w:szCs w:val="16"/>
        </w:rPr>
      </w:pPr>
    </w:p>
    <w:p w14:paraId="230B2E69" w14:textId="1465EA6F" w:rsidR="002440B3" w:rsidRDefault="00B25AA5" w:rsidP="0054295A">
      <w:pPr>
        <w:pStyle w:val="Cislo-1-nadpis"/>
        <w:numPr>
          <w:ilvl w:val="2"/>
          <w:numId w:val="28"/>
        </w:numPr>
      </w:pPr>
      <w:bookmarkStart w:id="451" w:name="_Toc26"/>
      <w:bookmarkStart w:id="452" w:name="_Toc56587628"/>
      <w:r w:rsidRPr="00262DDE">
        <w:t>Kritériá na vyhodnotenie ponúk</w:t>
      </w:r>
      <w:bookmarkStart w:id="453" w:name="_Toc24351317"/>
      <w:bookmarkStart w:id="454" w:name="_Toc36799240"/>
      <w:bookmarkEnd w:id="451"/>
      <w:bookmarkEnd w:id="452"/>
    </w:p>
    <w:p w14:paraId="5825C7BD" w14:textId="77777777" w:rsidR="002440B3" w:rsidRDefault="002440B3" w:rsidP="00EC2977">
      <w:pPr>
        <w:pStyle w:val="Cislo-1-nadpis"/>
        <w:ind w:left="360" w:firstLine="0"/>
        <w:outlineLvl w:val="9"/>
        <w:rPr>
          <w:b w:val="0"/>
        </w:rPr>
      </w:pPr>
    </w:p>
    <w:p w14:paraId="5F4F29D7" w14:textId="7A4B7212" w:rsidR="002440B3" w:rsidRPr="002440B3" w:rsidRDefault="0084788A" w:rsidP="0054295A">
      <w:pPr>
        <w:pStyle w:val="Cislo-1-nadpis"/>
        <w:numPr>
          <w:ilvl w:val="1"/>
          <w:numId w:val="41"/>
        </w:numPr>
        <w:ind w:left="709" w:hanging="709"/>
        <w:outlineLvl w:val="9"/>
      </w:pPr>
      <w:bookmarkStart w:id="455" w:name="_Toc39568937"/>
      <w:bookmarkStart w:id="456" w:name="_Toc39592754"/>
      <w:bookmarkStart w:id="457" w:name="_Toc39741335"/>
      <w:bookmarkStart w:id="458" w:name="_Toc40084751"/>
      <w:bookmarkStart w:id="459" w:name="_Toc40258584"/>
      <w:bookmarkStart w:id="460" w:name="_Toc42774359"/>
      <w:bookmarkStart w:id="461" w:name="_Toc56587629"/>
      <w:r w:rsidRPr="002440B3">
        <w:rPr>
          <w:b w:val="0"/>
        </w:rPr>
        <w:t xml:space="preserve">Ponuky sa </w:t>
      </w:r>
      <w:bookmarkStart w:id="462" w:name="_Toc24351318"/>
      <w:r w:rsidR="00C52FDB" w:rsidRPr="002440B3">
        <w:rPr>
          <w:b w:val="0"/>
        </w:rPr>
        <w:t>v súlade s § 44 ods. 3 písm. c) ZVO a pravidlami uvedenými nižšie v tejto časti súťažných podkladov</w:t>
      </w:r>
      <w:r w:rsidRPr="002440B3">
        <w:rPr>
          <w:b w:val="0"/>
        </w:rPr>
        <w:t xml:space="preserve"> vyhodnocujú na základe</w:t>
      </w:r>
      <w:r w:rsidR="00C52FDB" w:rsidRPr="002440B3">
        <w:rPr>
          <w:b w:val="0"/>
        </w:rPr>
        <w:t xml:space="preserve"> </w:t>
      </w:r>
      <w:r w:rsidR="00C52FDB">
        <w:t>n</w:t>
      </w:r>
      <w:r w:rsidR="00C52FDB" w:rsidRPr="002B1A93">
        <w:t>ajnižš</w:t>
      </w:r>
      <w:r>
        <w:t>ej</w:t>
      </w:r>
      <w:r w:rsidR="00C52FDB" w:rsidRPr="002B1A93">
        <w:t xml:space="preserve"> cen</w:t>
      </w:r>
      <w:bookmarkEnd w:id="462"/>
      <w:r>
        <w:t>y</w:t>
      </w:r>
      <w:r w:rsidR="00C52FDB" w:rsidRPr="002440B3">
        <w:rPr>
          <w:b w:val="0"/>
          <w:bCs w:val="0"/>
        </w:rPr>
        <w:t>.</w:t>
      </w:r>
      <w:bookmarkEnd w:id="455"/>
      <w:bookmarkEnd w:id="456"/>
      <w:bookmarkEnd w:id="457"/>
      <w:bookmarkEnd w:id="458"/>
      <w:bookmarkEnd w:id="459"/>
      <w:bookmarkEnd w:id="460"/>
      <w:bookmarkEnd w:id="461"/>
    </w:p>
    <w:p w14:paraId="401215BF" w14:textId="1BDEF9A5" w:rsidR="000E5712" w:rsidRPr="000E5712" w:rsidRDefault="0084788A" w:rsidP="00C26F73">
      <w:pPr>
        <w:pStyle w:val="Cislo-1-nadpis"/>
        <w:numPr>
          <w:ilvl w:val="1"/>
          <w:numId w:val="41"/>
        </w:numPr>
        <w:ind w:left="709" w:hanging="709"/>
        <w:outlineLvl w:val="9"/>
        <w:rPr>
          <w:b w:val="0"/>
          <w:bCs w:val="0"/>
        </w:rPr>
      </w:pPr>
      <w:bookmarkStart w:id="463" w:name="_Toc39568938"/>
      <w:bookmarkStart w:id="464" w:name="_Toc39592755"/>
      <w:bookmarkStart w:id="465" w:name="_Toc39741336"/>
      <w:bookmarkStart w:id="466" w:name="_Toc40084752"/>
      <w:bookmarkStart w:id="467" w:name="_Toc40258585"/>
      <w:bookmarkStart w:id="468" w:name="_Toc42774360"/>
      <w:bookmarkStart w:id="469" w:name="_Toc56587630"/>
      <w:r w:rsidRPr="000E5712">
        <w:rPr>
          <w:b w:val="0"/>
        </w:rPr>
        <w:t>Kritériom na vyhodnotenie ponúk v rámci tohto postupu verejného obstarávania je</w:t>
      </w:r>
      <w:r w:rsidRPr="000E5712">
        <w:rPr>
          <w:b w:val="0"/>
          <w:bCs w:val="0"/>
        </w:rPr>
        <w:t xml:space="preserve"> </w:t>
      </w:r>
      <w:bookmarkStart w:id="470" w:name="_Hlk53653905"/>
      <w:bookmarkEnd w:id="463"/>
      <w:bookmarkEnd w:id="464"/>
      <w:bookmarkEnd w:id="465"/>
      <w:bookmarkEnd w:id="466"/>
      <w:bookmarkEnd w:id="467"/>
      <w:bookmarkEnd w:id="468"/>
      <w:r w:rsidR="000E5712" w:rsidRPr="000E5712">
        <w:t>nákladová cena za predmet zákazky v EUR s DPH - za roky 2021 až 2031</w:t>
      </w:r>
      <w:bookmarkEnd w:id="470"/>
      <w:r w:rsidR="000E5712">
        <w:t xml:space="preserve">, </w:t>
      </w:r>
      <w:r w:rsidR="000E5712">
        <w:rPr>
          <w:b w:val="0"/>
          <w:bCs w:val="0"/>
        </w:rPr>
        <w:t>tak ako je uvedené v príslušnom riadku návrhu na plnenie kritérií podľa časti E súťažných podkladov.</w:t>
      </w:r>
      <w:bookmarkEnd w:id="469"/>
    </w:p>
    <w:p w14:paraId="05E7BA0D" w14:textId="5C8F4DB6" w:rsidR="000E5712" w:rsidRPr="000E5712" w:rsidRDefault="000E5712" w:rsidP="000E5712">
      <w:pPr>
        <w:pStyle w:val="Cislo-1-nadpis"/>
        <w:numPr>
          <w:ilvl w:val="1"/>
          <w:numId w:val="41"/>
        </w:numPr>
        <w:ind w:left="709" w:hanging="709"/>
        <w:outlineLvl w:val="9"/>
      </w:pPr>
      <w:bookmarkStart w:id="471" w:name="_Toc56587631"/>
      <w:r>
        <w:rPr>
          <w:b w:val="0"/>
          <w:bCs w:val="0"/>
        </w:rPr>
        <w:t>N</w:t>
      </w:r>
      <w:r w:rsidRPr="000E5712">
        <w:rPr>
          <w:b w:val="0"/>
          <w:bCs w:val="0"/>
        </w:rPr>
        <w:t>ákladov</w:t>
      </w:r>
      <w:r>
        <w:rPr>
          <w:b w:val="0"/>
          <w:bCs w:val="0"/>
        </w:rPr>
        <w:t>ú</w:t>
      </w:r>
      <w:r w:rsidRPr="000E5712">
        <w:rPr>
          <w:b w:val="0"/>
          <w:bCs w:val="0"/>
        </w:rPr>
        <w:t xml:space="preserve"> cen</w:t>
      </w:r>
      <w:r>
        <w:rPr>
          <w:b w:val="0"/>
          <w:bCs w:val="0"/>
        </w:rPr>
        <w:t>u</w:t>
      </w:r>
      <w:r w:rsidRPr="000E5712">
        <w:rPr>
          <w:b w:val="0"/>
          <w:bCs w:val="0"/>
        </w:rPr>
        <w:t xml:space="preserve"> za predmet zákazky v EUR s DPH - za roky 2021 až 2031</w:t>
      </w:r>
      <w:r>
        <w:rPr>
          <w:b w:val="0"/>
          <w:bCs w:val="0"/>
        </w:rPr>
        <w:t xml:space="preserve"> </w:t>
      </w:r>
      <w:r w:rsidR="00EF2250" w:rsidRPr="000E5712">
        <w:rPr>
          <w:b w:val="0"/>
          <w:bCs w:val="0"/>
        </w:rPr>
        <w:t xml:space="preserve">uchádzač vypočíta </w:t>
      </w:r>
      <w:r>
        <w:rPr>
          <w:b w:val="0"/>
          <w:bCs w:val="0"/>
        </w:rPr>
        <w:t>v súlade s návrhom na plnenie kritérií podľa časti E súťažných podkladov.</w:t>
      </w:r>
      <w:bookmarkEnd w:id="471"/>
    </w:p>
    <w:p w14:paraId="68F12405" w14:textId="19379F52" w:rsidR="00EC6201" w:rsidRDefault="00EC6201" w:rsidP="000E5712">
      <w:pPr>
        <w:pStyle w:val="Cislo-1-nadpis"/>
        <w:numPr>
          <w:ilvl w:val="1"/>
          <w:numId w:val="41"/>
        </w:numPr>
        <w:ind w:left="709" w:hanging="709"/>
        <w:outlineLvl w:val="9"/>
      </w:pPr>
      <w:bookmarkStart w:id="472" w:name="_Toc56587632"/>
      <w:r w:rsidRPr="00EC6201">
        <w:t>Výslednú sumu uchádzač zaokrúhli na 2 (dve) desatinné miesta podľa matematických pravidiel.</w:t>
      </w:r>
      <w:bookmarkEnd w:id="472"/>
    </w:p>
    <w:p w14:paraId="6D199AAA" w14:textId="77777777" w:rsidR="00EC6201" w:rsidRDefault="00EC6201" w:rsidP="0054295A">
      <w:pPr>
        <w:pStyle w:val="Odsekzoznamu"/>
        <w:numPr>
          <w:ilvl w:val="0"/>
          <w:numId w:val="43"/>
        </w:numPr>
        <w:ind w:left="709" w:hanging="709"/>
        <w:jc w:val="both"/>
      </w:pPr>
      <w:r w:rsidRPr="00EC6201">
        <w:t>Zoznam ekonomicky oprávnených nákladov je uvedený v prílohe č. 1 k Zmluve. Uchádzač je oprávnený položky nákladov zaradené do bodov 1. až 6., 8., 10. rozčleniť na podrobnejšie nákladové položky, podľa potreby. Dopravca berie na vedomie, že za ekonomicky oprávnené náklady (EON) sa považujú náklady, ktoré je možné zaradiť medzi nákladové položky uvedené v Prílohe č. 1 - Zoznam ekonomicky oprávnených nákladov.</w:t>
      </w:r>
    </w:p>
    <w:p w14:paraId="0412031B" w14:textId="77777777" w:rsidR="00EC6201" w:rsidRDefault="00EC6201" w:rsidP="0054295A">
      <w:pPr>
        <w:pStyle w:val="Odsekzoznamu"/>
        <w:numPr>
          <w:ilvl w:val="0"/>
          <w:numId w:val="43"/>
        </w:numPr>
        <w:ind w:left="709" w:hanging="709"/>
        <w:jc w:val="both"/>
      </w:pPr>
      <w:r w:rsidRPr="00EC6201">
        <w:t>Výška Primeraného zisku je konštantná a nie je možné ju upravovať.</w:t>
      </w:r>
    </w:p>
    <w:p w14:paraId="29DAD6A9" w14:textId="2B75DBF8" w:rsidR="00C805EB" w:rsidRPr="00CF051C" w:rsidRDefault="00C805EB" w:rsidP="0054295A">
      <w:pPr>
        <w:pStyle w:val="Odsekzoznamu"/>
        <w:numPr>
          <w:ilvl w:val="0"/>
          <w:numId w:val="43"/>
        </w:numPr>
        <w:ind w:left="709" w:hanging="709"/>
        <w:jc w:val="both"/>
      </w:pPr>
      <w:r w:rsidRPr="00CF051C">
        <w:t xml:space="preserve">Verejný obstarávateľ </w:t>
      </w:r>
      <w:r w:rsidRPr="00CF051C">
        <w:rPr>
          <w:u w:val="single"/>
        </w:rPr>
        <w:t>upozorňuje</w:t>
      </w:r>
      <w:r w:rsidRPr="00CF051C">
        <w:t xml:space="preserve"> uchádzača, že výška všetkých nákladových položiek uvedených v Návrhu na plnenie kritérií bude v prípade jeho úspešnosti v realizovanom verejnom obstarávaní </w:t>
      </w:r>
      <w:r w:rsidR="00156461" w:rsidRPr="00CF051C">
        <w:t>uvedená v prílohe č. 2 Maximálne ekonomicky oprávnené náklady a v prílohe č. 4 Krycí list k Zmluve (t.</w:t>
      </w:r>
      <w:r w:rsidR="005D74A5">
        <w:t xml:space="preserve"> </w:t>
      </w:r>
      <w:r w:rsidR="00156461" w:rsidRPr="00CF051C">
        <w:t>j. pojmy „Ekonomicky oprávnené náklady“, „Maximálne ekonomicky oprávnené náklady“ a „Predpokladané ekonomicky oprávnené náklady“ je potrebné pre účely tohto verejného obstarávania a následného uzavretia Zmluvy – pre prvý rok trvania Zmluvy vykladať ako totožné).</w:t>
      </w:r>
    </w:p>
    <w:p w14:paraId="77B45D10" w14:textId="77777777" w:rsidR="00EC6201" w:rsidRDefault="00EC6201" w:rsidP="00EC6201">
      <w:pPr>
        <w:pStyle w:val="Odsekzoznamu"/>
        <w:ind w:left="709"/>
        <w:jc w:val="both"/>
      </w:pPr>
    </w:p>
    <w:p w14:paraId="5C6C892B" w14:textId="77777777" w:rsidR="00622CEC" w:rsidRPr="00262DDE" w:rsidRDefault="00B25AA5" w:rsidP="0054295A">
      <w:pPr>
        <w:pStyle w:val="Cislo-1-nadpis"/>
        <w:numPr>
          <w:ilvl w:val="2"/>
          <w:numId w:val="29"/>
        </w:numPr>
      </w:pPr>
      <w:bookmarkStart w:id="473" w:name="_Toc27"/>
      <w:bookmarkStart w:id="474" w:name="_Toc56587633"/>
      <w:bookmarkEnd w:id="453"/>
      <w:bookmarkEnd w:id="454"/>
      <w:r w:rsidRPr="00262DDE">
        <w:t>Spôsob uplatnenia kritérií</w:t>
      </w:r>
      <w:bookmarkEnd w:id="473"/>
      <w:bookmarkEnd w:id="474"/>
    </w:p>
    <w:p w14:paraId="0274851C" w14:textId="3A38F44E" w:rsidR="002C2161" w:rsidRDefault="002C2161" w:rsidP="0054295A">
      <w:pPr>
        <w:pStyle w:val="Cislo-2-text"/>
        <w:numPr>
          <w:ilvl w:val="3"/>
          <w:numId w:val="29"/>
        </w:numPr>
        <w:tabs>
          <w:tab w:val="clear" w:pos="2852"/>
          <w:tab w:val="left" w:pos="2836"/>
        </w:tabs>
      </w:pPr>
      <w:r>
        <w:t>Ako prvá v poradí bude</w:t>
      </w:r>
      <w:r w:rsidRPr="00262DDE">
        <w:t xml:space="preserve"> označená ponuka</w:t>
      </w:r>
      <w:r>
        <w:t xml:space="preserve"> s najnižšou</w:t>
      </w:r>
      <w:r w:rsidR="00225F57" w:rsidRPr="00225F57">
        <w:t xml:space="preserve"> nákladov</w:t>
      </w:r>
      <w:r w:rsidR="00225F57">
        <w:t>ou</w:t>
      </w:r>
      <w:r w:rsidR="00225F57" w:rsidRPr="00225F57">
        <w:t xml:space="preserve"> cen</w:t>
      </w:r>
      <w:r w:rsidR="00225F57">
        <w:t>ou</w:t>
      </w:r>
      <w:r w:rsidR="00225F57" w:rsidRPr="00225F57">
        <w:t xml:space="preserve"> za predmet zákazky v EUR s DPH - za roky 2021 až 2031</w:t>
      </w:r>
      <w:r>
        <w:t xml:space="preserve"> </w:t>
      </w:r>
      <w:r w:rsidR="00EC6201" w:rsidRPr="00EC6201">
        <w:t>určen</w:t>
      </w:r>
      <w:r>
        <w:t>ou</w:t>
      </w:r>
      <w:r w:rsidR="00EC6201" w:rsidRPr="00EC6201">
        <w:t xml:space="preserve"> spôsobom uvedeným v bode </w:t>
      </w:r>
      <w:r>
        <w:t>1</w:t>
      </w:r>
      <w:r w:rsidR="00EC6201" w:rsidRPr="00EC6201">
        <w:t>. t</w:t>
      </w:r>
      <w:r>
        <w:t>ejto časti</w:t>
      </w:r>
      <w:r w:rsidR="00EC6201" w:rsidRPr="00EC6201">
        <w:t xml:space="preserve"> Súťažných podkladov. </w:t>
      </w:r>
      <w:r w:rsidRPr="00262DDE">
        <w:t>Poradie ostatných ponúk sa stanoví obdobne.</w:t>
      </w:r>
    </w:p>
    <w:p w14:paraId="325A275C" w14:textId="56A6B0C0" w:rsidR="002C2161" w:rsidRDefault="002C2161" w:rsidP="0054295A">
      <w:pPr>
        <w:pStyle w:val="Cislo-2-text"/>
        <w:numPr>
          <w:ilvl w:val="3"/>
          <w:numId w:val="29"/>
        </w:numPr>
        <w:tabs>
          <w:tab w:val="clear" w:pos="2852"/>
          <w:tab w:val="left" w:pos="2836"/>
        </w:tabs>
      </w:pPr>
      <w:r w:rsidRPr="00262DDE">
        <w:t>Úspešným uchádzačom sa</w:t>
      </w:r>
      <w:r>
        <w:t>,</w:t>
      </w:r>
      <w:r w:rsidRPr="00262DDE">
        <w:t xml:space="preserve"> </w:t>
      </w:r>
      <w:r>
        <w:t xml:space="preserve">za predpokladu splnenia podmienok účasti a požiadaviek verejného obstarávateľa na predmet zákazky, </w:t>
      </w:r>
      <w:r w:rsidRPr="00262DDE">
        <w:t xml:space="preserve">stane ten uchádzač, ktorého ponuka sa v súlade s predchádzajúcim bodom a s bodom </w:t>
      </w:r>
      <w:r w:rsidR="00321BD8">
        <w:t>6</w:t>
      </w:r>
      <w:r w:rsidRPr="00262DDE">
        <w:t xml:space="preserve">.1 </w:t>
      </w:r>
      <w:r>
        <w:t xml:space="preserve">týchto </w:t>
      </w:r>
      <w:r w:rsidRPr="00262DDE">
        <w:t>súťažných podkladov umiestni na prvom mieste v poradí.</w:t>
      </w:r>
    </w:p>
    <w:p w14:paraId="70C1CA09" w14:textId="28C56E97" w:rsidR="00683C65" w:rsidRDefault="00683C65" w:rsidP="0070281A">
      <w:pPr>
        <w:pStyle w:val="Cislo-2-text"/>
      </w:pPr>
    </w:p>
    <w:p w14:paraId="5D8D737F" w14:textId="77777777" w:rsidR="00622CEC" w:rsidRPr="00262DDE" w:rsidRDefault="00B25AA5">
      <w:pPr>
        <w:pStyle w:val="Nadpis2"/>
      </w:pPr>
      <w:r w:rsidRPr="00262DDE">
        <w:rPr>
          <w:rStyle w:val="iadne"/>
          <w:sz w:val="22"/>
          <w:szCs w:val="22"/>
        </w:rPr>
        <w:br w:type="page"/>
      </w:r>
    </w:p>
    <w:p w14:paraId="135D6F37" w14:textId="685A4FD9" w:rsidR="001B1B26" w:rsidRDefault="00B25AA5" w:rsidP="001B1B26">
      <w:pPr>
        <w:pStyle w:val="Nadpis1"/>
        <w:numPr>
          <w:ilvl w:val="0"/>
          <w:numId w:val="2"/>
        </w:numPr>
        <w:rPr>
          <w:sz w:val="22"/>
          <w:szCs w:val="22"/>
        </w:rPr>
      </w:pPr>
      <w:bookmarkStart w:id="475" w:name="_Toc28"/>
      <w:bookmarkStart w:id="476" w:name="_Toc56587634"/>
      <w:r w:rsidRPr="00262DDE">
        <w:rPr>
          <w:sz w:val="22"/>
          <w:szCs w:val="22"/>
        </w:rPr>
        <w:lastRenderedPageBreak/>
        <w:t>Návrh na plnenie kritéri</w:t>
      </w:r>
      <w:bookmarkEnd w:id="475"/>
      <w:r w:rsidR="00B9192B">
        <w:rPr>
          <w:sz w:val="22"/>
          <w:szCs w:val="22"/>
        </w:rPr>
        <w:t>í</w:t>
      </w:r>
      <w:bookmarkEnd w:id="476"/>
    </w:p>
    <w:p w14:paraId="623CC514" w14:textId="77777777" w:rsidR="001B1B26" w:rsidRPr="001B1B26" w:rsidRDefault="001B1B26" w:rsidP="001B1B26"/>
    <w:p w14:paraId="41230721" w14:textId="36AA6E73" w:rsidR="00E93291" w:rsidRDefault="00E93291" w:rsidP="00B0750E">
      <w:pPr>
        <w:jc w:val="both"/>
        <w:rPr>
          <w:b/>
          <w:bCs/>
        </w:rPr>
      </w:pPr>
    </w:p>
    <w:p w14:paraId="5EBF48FF" w14:textId="1B69AC34" w:rsidR="00B9192B" w:rsidRDefault="00B9192B" w:rsidP="00B9192B">
      <w:pPr>
        <w:spacing w:line="276" w:lineRule="auto"/>
        <w:jc w:val="both"/>
        <w:rPr>
          <w:bCs/>
          <w:color w:val="auto"/>
        </w:rPr>
      </w:pPr>
      <w:r w:rsidRPr="002613B3">
        <w:rPr>
          <w:bCs/>
          <w:color w:val="auto"/>
        </w:rPr>
        <w:t xml:space="preserve">Návrh </w:t>
      </w:r>
      <w:r>
        <w:rPr>
          <w:bCs/>
          <w:color w:val="auto"/>
        </w:rPr>
        <w:t>na plnenie kritérií</w:t>
      </w:r>
      <w:r w:rsidRPr="002613B3">
        <w:rPr>
          <w:bCs/>
          <w:color w:val="auto"/>
        </w:rPr>
        <w:t xml:space="preserve">, ktorý je neoddeliteľnou súčasťou </w:t>
      </w:r>
      <w:r>
        <w:rPr>
          <w:bCs/>
          <w:color w:val="auto"/>
        </w:rPr>
        <w:t xml:space="preserve">týchto </w:t>
      </w:r>
      <w:r w:rsidRPr="002613B3">
        <w:rPr>
          <w:bCs/>
          <w:color w:val="auto"/>
        </w:rPr>
        <w:t>súťažných podkladov</w:t>
      </w:r>
      <w:r>
        <w:rPr>
          <w:bCs/>
          <w:color w:val="auto"/>
        </w:rPr>
        <w:t>, tvorí</w:t>
      </w:r>
      <w:r w:rsidRPr="002613B3">
        <w:rPr>
          <w:bCs/>
          <w:color w:val="auto"/>
        </w:rPr>
        <w:t xml:space="preserve"> </w:t>
      </w:r>
      <w:r>
        <w:rPr>
          <w:bCs/>
          <w:color w:val="auto"/>
        </w:rPr>
        <w:t>osobitný</w:t>
      </w:r>
      <w:r w:rsidRPr="002613B3">
        <w:rPr>
          <w:bCs/>
          <w:color w:val="auto"/>
        </w:rPr>
        <w:t xml:space="preserve"> dokument</w:t>
      </w:r>
      <w:r>
        <w:rPr>
          <w:bCs/>
          <w:color w:val="auto"/>
        </w:rPr>
        <w:t xml:space="preserve"> vo formáte </w:t>
      </w:r>
      <w:proofErr w:type="spellStart"/>
      <w:r w:rsidR="00CF051C">
        <w:rPr>
          <w:bCs/>
          <w:color w:val="auto"/>
        </w:rPr>
        <w:t>xls</w:t>
      </w:r>
      <w:proofErr w:type="spellEnd"/>
      <w:r>
        <w:rPr>
          <w:bCs/>
          <w:color w:val="auto"/>
        </w:rPr>
        <w:t xml:space="preserve">, </w:t>
      </w:r>
      <w:r w:rsidR="00CF051C">
        <w:rPr>
          <w:bCs/>
          <w:color w:val="auto"/>
        </w:rPr>
        <w:t xml:space="preserve">a z dôvodu väčšej prehľadnosti je </w:t>
      </w:r>
      <w:r>
        <w:rPr>
          <w:bCs/>
          <w:color w:val="auto"/>
        </w:rPr>
        <w:t>zverejnený samostatne</w:t>
      </w:r>
      <w:r w:rsidRPr="002613B3">
        <w:rPr>
          <w:bCs/>
          <w:color w:val="auto"/>
        </w:rPr>
        <w:t>.</w:t>
      </w:r>
    </w:p>
    <w:p w14:paraId="3C7C018A" w14:textId="7C53D289" w:rsidR="00B9192B" w:rsidRDefault="00B9192B" w:rsidP="00B9192B">
      <w:pPr>
        <w:spacing w:line="276" w:lineRule="auto"/>
        <w:jc w:val="both"/>
        <w:rPr>
          <w:bCs/>
          <w:color w:val="auto"/>
        </w:rPr>
      </w:pPr>
    </w:p>
    <w:p w14:paraId="36C0D5F2" w14:textId="1EDC6847" w:rsidR="00B9192B" w:rsidRDefault="00B9192B" w:rsidP="00B9192B">
      <w:pPr>
        <w:spacing w:line="276" w:lineRule="auto"/>
        <w:jc w:val="both"/>
        <w:rPr>
          <w:bCs/>
          <w:color w:val="auto"/>
        </w:rPr>
      </w:pPr>
    </w:p>
    <w:p w14:paraId="08992A96" w14:textId="77037835" w:rsidR="00B9192B" w:rsidRDefault="00B9192B" w:rsidP="00B9192B">
      <w:pPr>
        <w:spacing w:line="276" w:lineRule="auto"/>
        <w:jc w:val="both"/>
        <w:rPr>
          <w:bCs/>
          <w:color w:val="auto"/>
        </w:rPr>
      </w:pPr>
    </w:p>
    <w:p w14:paraId="5B27808A" w14:textId="157B0E92" w:rsidR="00B9192B" w:rsidRDefault="00B9192B" w:rsidP="00B9192B">
      <w:pPr>
        <w:spacing w:line="276" w:lineRule="auto"/>
        <w:jc w:val="both"/>
        <w:rPr>
          <w:bCs/>
          <w:color w:val="auto"/>
        </w:rPr>
      </w:pPr>
    </w:p>
    <w:p w14:paraId="2CEAA1C0" w14:textId="404C0AC2" w:rsidR="00B9192B" w:rsidRDefault="00B9192B" w:rsidP="00B9192B">
      <w:pPr>
        <w:spacing w:line="276" w:lineRule="auto"/>
        <w:jc w:val="both"/>
        <w:rPr>
          <w:bCs/>
          <w:color w:val="auto"/>
        </w:rPr>
      </w:pPr>
    </w:p>
    <w:p w14:paraId="40457D4F" w14:textId="44E50874" w:rsidR="00B9192B" w:rsidRDefault="00B9192B" w:rsidP="00B9192B">
      <w:pPr>
        <w:spacing w:line="276" w:lineRule="auto"/>
        <w:jc w:val="both"/>
        <w:rPr>
          <w:bCs/>
          <w:color w:val="auto"/>
        </w:rPr>
      </w:pPr>
    </w:p>
    <w:p w14:paraId="2182324B" w14:textId="1AD02D28" w:rsidR="00B9192B" w:rsidRDefault="00B9192B" w:rsidP="00B9192B">
      <w:pPr>
        <w:spacing w:line="276" w:lineRule="auto"/>
        <w:jc w:val="both"/>
        <w:rPr>
          <w:bCs/>
          <w:color w:val="auto"/>
        </w:rPr>
      </w:pPr>
    </w:p>
    <w:p w14:paraId="3F611D11" w14:textId="0BA4DE3C" w:rsidR="00B9192B" w:rsidRDefault="00B9192B" w:rsidP="00B9192B">
      <w:pPr>
        <w:spacing w:line="276" w:lineRule="auto"/>
        <w:jc w:val="both"/>
        <w:rPr>
          <w:bCs/>
          <w:color w:val="auto"/>
        </w:rPr>
      </w:pPr>
    </w:p>
    <w:p w14:paraId="4EEE5B18" w14:textId="29298382" w:rsidR="00B9192B" w:rsidRDefault="00B9192B" w:rsidP="00B9192B">
      <w:pPr>
        <w:spacing w:line="276" w:lineRule="auto"/>
        <w:jc w:val="both"/>
        <w:rPr>
          <w:bCs/>
          <w:color w:val="auto"/>
        </w:rPr>
      </w:pPr>
    </w:p>
    <w:p w14:paraId="38A6D942" w14:textId="73E99A4E" w:rsidR="00B9192B" w:rsidRDefault="00B9192B" w:rsidP="00B9192B">
      <w:pPr>
        <w:spacing w:line="276" w:lineRule="auto"/>
        <w:jc w:val="both"/>
        <w:rPr>
          <w:bCs/>
          <w:color w:val="auto"/>
        </w:rPr>
      </w:pPr>
    </w:p>
    <w:p w14:paraId="63D1A0AA" w14:textId="7C0D7D2F" w:rsidR="00B9192B" w:rsidRDefault="00B9192B" w:rsidP="00B9192B">
      <w:pPr>
        <w:spacing w:line="276" w:lineRule="auto"/>
        <w:jc w:val="both"/>
        <w:rPr>
          <w:bCs/>
          <w:color w:val="auto"/>
        </w:rPr>
      </w:pPr>
    </w:p>
    <w:p w14:paraId="2C8875B4" w14:textId="0A183729" w:rsidR="00B9192B" w:rsidRDefault="00B9192B" w:rsidP="00B9192B">
      <w:pPr>
        <w:spacing w:line="276" w:lineRule="auto"/>
        <w:jc w:val="both"/>
        <w:rPr>
          <w:bCs/>
          <w:color w:val="auto"/>
        </w:rPr>
      </w:pPr>
    </w:p>
    <w:p w14:paraId="5E08DF48" w14:textId="156AC0A0" w:rsidR="00B9192B" w:rsidRDefault="00B9192B" w:rsidP="00B9192B">
      <w:pPr>
        <w:spacing w:line="276" w:lineRule="auto"/>
        <w:jc w:val="both"/>
        <w:rPr>
          <w:bCs/>
          <w:color w:val="auto"/>
        </w:rPr>
      </w:pPr>
    </w:p>
    <w:p w14:paraId="3B6C6A14" w14:textId="492E64B2" w:rsidR="00B9192B" w:rsidRDefault="00B9192B" w:rsidP="00B9192B">
      <w:pPr>
        <w:spacing w:line="276" w:lineRule="auto"/>
        <w:jc w:val="both"/>
        <w:rPr>
          <w:bCs/>
          <w:color w:val="auto"/>
        </w:rPr>
      </w:pPr>
    </w:p>
    <w:p w14:paraId="13D9DBEE" w14:textId="27D6F614" w:rsidR="00B9192B" w:rsidRDefault="00B9192B" w:rsidP="00B9192B">
      <w:pPr>
        <w:spacing w:line="276" w:lineRule="auto"/>
        <w:jc w:val="both"/>
        <w:rPr>
          <w:bCs/>
          <w:color w:val="auto"/>
        </w:rPr>
      </w:pPr>
    </w:p>
    <w:p w14:paraId="7CAB3514" w14:textId="4F203BF9" w:rsidR="00B9192B" w:rsidRDefault="00B9192B" w:rsidP="00B9192B">
      <w:pPr>
        <w:spacing w:line="276" w:lineRule="auto"/>
        <w:jc w:val="both"/>
        <w:rPr>
          <w:bCs/>
          <w:color w:val="auto"/>
        </w:rPr>
      </w:pPr>
    </w:p>
    <w:p w14:paraId="22A9951A" w14:textId="5EC9D186" w:rsidR="00B9192B" w:rsidRDefault="00B9192B" w:rsidP="00B9192B">
      <w:pPr>
        <w:spacing w:line="276" w:lineRule="auto"/>
        <w:jc w:val="both"/>
        <w:rPr>
          <w:bCs/>
          <w:color w:val="auto"/>
        </w:rPr>
      </w:pPr>
    </w:p>
    <w:p w14:paraId="7F77DBAA" w14:textId="34330EBB" w:rsidR="00B9192B" w:rsidRDefault="00B9192B" w:rsidP="00B9192B">
      <w:pPr>
        <w:spacing w:line="276" w:lineRule="auto"/>
        <w:jc w:val="both"/>
        <w:rPr>
          <w:bCs/>
          <w:color w:val="auto"/>
        </w:rPr>
      </w:pPr>
    </w:p>
    <w:p w14:paraId="25C8ED15" w14:textId="283C0D9B" w:rsidR="00B9192B" w:rsidRDefault="00B9192B" w:rsidP="00B9192B">
      <w:pPr>
        <w:spacing w:line="276" w:lineRule="auto"/>
        <w:jc w:val="both"/>
        <w:rPr>
          <w:bCs/>
          <w:color w:val="auto"/>
        </w:rPr>
      </w:pPr>
    </w:p>
    <w:p w14:paraId="22E2B805" w14:textId="6EBA60F2" w:rsidR="00B9192B" w:rsidRDefault="00B9192B" w:rsidP="00B9192B">
      <w:pPr>
        <w:spacing w:line="276" w:lineRule="auto"/>
        <w:jc w:val="both"/>
        <w:rPr>
          <w:bCs/>
          <w:color w:val="auto"/>
        </w:rPr>
      </w:pPr>
    </w:p>
    <w:p w14:paraId="7F26088A" w14:textId="7122943C" w:rsidR="00B9192B" w:rsidRDefault="00B9192B" w:rsidP="00B9192B">
      <w:pPr>
        <w:spacing w:line="276" w:lineRule="auto"/>
        <w:jc w:val="both"/>
        <w:rPr>
          <w:bCs/>
          <w:color w:val="auto"/>
        </w:rPr>
      </w:pPr>
    </w:p>
    <w:p w14:paraId="569DB69C" w14:textId="7B735F67" w:rsidR="00B9192B" w:rsidRDefault="00B9192B" w:rsidP="00B9192B">
      <w:pPr>
        <w:spacing w:line="276" w:lineRule="auto"/>
        <w:jc w:val="both"/>
        <w:rPr>
          <w:bCs/>
          <w:color w:val="auto"/>
        </w:rPr>
      </w:pPr>
    </w:p>
    <w:p w14:paraId="141FDF5E" w14:textId="25C8D0D2" w:rsidR="00B9192B" w:rsidRDefault="00B9192B" w:rsidP="00B9192B">
      <w:pPr>
        <w:spacing w:line="276" w:lineRule="auto"/>
        <w:jc w:val="both"/>
        <w:rPr>
          <w:bCs/>
          <w:color w:val="auto"/>
        </w:rPr>
      </w:pPr>
    </w:p>
    <w:p w14:paraId="23FFE08E" w14:textId="2A568061" w:rsidR="00B9192B" w:rsidRDefault="00B9192B" w:rsidP="00B9192B">
      <w:pPr>
        <w:spacing w:line="276" w:lineRule="auto"/>
        <w:jc w:val="both"/>
        <w:rPr>
          <w:bCs/>
          <w:color w:val="auto"/>
        </w:rPr>
      </w:pPr>
    </w:p>
    <w:p w14:paraId="5387C614" w14:textId="1AC6D9FD" w:rsidR="00B9192B" w:rsidRDefault="00B9192B" w:rsidP="00B9192B">
      <w:pPr>
        <w:spacing w:line="276" w:lineRule="auto"/>
        <w:jc w:val="both"/>
        <w:rPr>
          <w:bCs/>
          <w:color w:val="auto"/>
        </w:rPr>
      </w:pPr>
    </w:p>
    <w:p w14:paraId="59A587E4" w14:textId="3E5B0C85" w:rsidR="00B9192B" w:rsidRDefault="00B9192B" w:rsidP="00B9192B">
      <w:pPr>
        <w:spacing w:line="276" w:lineRule="auto"/>
        <w:jc w:val="both"/>
        <w:rPr>
          <w:bCs/>
          <w:color w:val="auto"/>
        </w:rPr>
      </w:pPr>
    </w:p>
    <w:p w14:paraId="45FC2A39" w14:textId="75ECB9BA" w:rsidR="00B9192B" w:rsidRDefault="00B9192B" w:rsidP="00B9192B">
      <w:pPr>
        <w:spacing w:line="276" w:lineRule="auto"/>
        <w:jc w:val="both"/>
        <w:rPr>
          <w:bCs/>
          <w:color w:val="auto"/>
        </w:rPr>
      </w:pPr>
    </w:p>
    <w:p w14:paraId="159DF96D" w14:textId="687690F4" w:rsidR="00B9192B" w:rsidRDefault="00B9192B" w:rsidP="00B9192B">
      <w:pPr>
        <w:spacing w:line="276" w:lineRule="auto"/>
        <w:jc w:val="both"/>
        <w:rPr>
          <w:bCs/>
          <w:color w:val="auto"/>
        </w:rPr>
      </w:pPr>
    </w:p>
    <w:p w14:paraId="27A3CFFC" w14:textId="526ECD3D" w:rsidR="00B9192B" w:rsidRDefault="00B9192B" w:rsidP="00B9192B">
      <w:pPr>
        <w:spacing w:line="276" w:lineRule="auto"/>
        <w:jc w:val="both"/>
        <w:rPr>
          <w:bCs/>
          <w:color w:val="auto"/>
        </w:rPr>
      </w:pPr>
    </w:p>
    <w:p w14:paraId="7FC47D11" w14:textId="2FFEE233" w:rsidR="00B9192B" w:rsidRDefault="00B9192B" w:rsidP="00B9192B">
      <w:pPr>
        <w:spacing w:line="276" w:lineRule="auto"/>
        <w:jc w:val="both"/>
        <w:rPr>
          <w:bCs/>
          <w:color w:val="auto"/>
        </w:rPr>
      </w:pPr>
    </w:p>
    <w:p w14:paraId="60387D17" w14:textId="7223CEE4" w:rsidR="00B9192B" w:rsidRDefault="00B9192B" w:rsidP="00B9192B">
      <w:pPr>
        <w:spacing w:line="276" w:lineRule="auto"/>
        <w:jc w:val="both"/>
        <w:rPr>
          <w:bCs/>
          <w:color w:val="auto"/>
        </w:rPr>
      </w:pPr>
    </w:p>
    <w:p w14:paraId="62C5047A" w14:textId="3B499BB4" w:rsidR="00B9192B" w:rsidRDefault="00B9192B" w:rsidP="00B9192B">
      <w:pPr>
        <w:spacing w:line="276" w:lineRule="auto"/>
        <w:jc w:val="both"/>
        <w:rPr>
          <w:bCs/>
          <w:color w:val="auto"/>
        </w:rPr>
      </w:pPr>
    </w:p>
    <w:p w14:paraId="11E72B00" w14:textId="6C6953F9" w:rsidR="00B9192B" w:rsidRDefault="00B9192B" w:rsidP="00B9192B">
      <w:pPr>
        <w:spacing w:line="276" w:lineRule="auto"/>
        <w:jc w:val="both"/>
        <w:rPr>
          <w:bCs/>
          <w:color w:val="auto"/>
        </w:rPr>
      </w:pPr>
    </w:p>
    <w:p w14:paraId="1FC76168" w14:textId="3EF0A6A0" w:rsidR="00B9192B" w:rsidRDefault="00B9192B" w:rsidP="00B9192B">
      <w:pPr>
        <w:spacing w:line="276" w:lineRule="auto"/>
        <w:jc w:val="both"/>
        <w:rPr>
          <w:bCs/>
          <w:color w:val="auto"/>
        </w:rPr>
      </w:pPr>
    </w:p>
    <w:p w14:paraId="31352BC8" w14:textId="5FDD6176" w:rsidR="00B9192B" w:rsidRDefault="00B9192B" w:rsidP="00B9192B">
      <w:pPr>
        <w:spacing w:line="276" w:lineRule="auto"/>
        <w:jc w:val="both"/>
        <w:rPr>
          <w:bCs/>
          <w:color w:val="auto"/>
        </w:rPr>
      </w:pPr>
    </w:p>
    <w:p w14:paraId="4AF0C27C" w14:textId="1161E7FD" w:rsidR="00B9192B" w:rsidRDefault="00B9192B" w:rsidP="00B9192B">
      <w:pPr>
        <w:spacing w:line="276" w:lineRule="auto"/>
        <w:jc w:val="both"/>
        <w:rPr>
          <w:bCs/>
          <w:color w:val="auto"/>
        </w:rPr>
      </w:pPr>
    </w:p>
    <w:p w14:paraId="740D9FB0" w14:textId="49B4076B" w:rsidR="00B9192B" w:rsidRDefault="00B9192B" w:rsidP="00B9192B">
      <w:pPr>
        <w:spacing w:line="276" w:lineRule="auto"/>
        <w:jc w:val="both"/>
        <w:rPr>
          <w:bCs/>
          <w:color w:val="auto"/>
        </w:rPr>
      </w:pPr>
    </w:p>
    <w:p w14:paraId="1A8D5DAE" w14:textId="3C4F8C77" w:rsidR="00B9192B" w:rsidRDefault="00B9192B" w:rsidP="00B9192B">
      <w:pPr>
        <w:spacing w:line="276" w:lineRule="auto"/>
        <w:jc w:val="both"/>
        <w:rPr>
          <w:bCs/>
          <w:color w:val="auto"/>
        </w:rPr>
      </w:pPr>
    </w:p>
    <w:p w14:paraId="52CC8A2B" w14:textId="0BDD84C4" w:rsidR="00B9192B" w:rsidRDefault="00B9192B" w:rsidP="00B9192B">
      <w:pPr>
        <w:spacing w:line="276" w:lineRule="auto"/>
        <w:jc w:val="both"/>
        <w:rPr>
          <w:bCs/>
          <w:color w:val="auto"/>
        </w:rPr>
      </w:pPr>
    </w:p>
    <w:p w14:paraId="4C3B1151" w14:textId="77777777" w:rsidR="00B9192B" w:rsidRDefault="00B9192B" w:rsidP="00B9192B">
      <w:pPr>
        <w:spacing w:line="276" w:lineRule="auto"/>
        <w:jc w:val="both"/>
        <w:rPr>
          <w:b/>
          <w:color w:val="auto"/>
        </w:rPr>
      </w:pPr>
    </w:p>
    <w:p w14:paraId="55FE90B9" w14:textId="781CF9FA" w:rsidR="00C56492" w:rsidRPr="00780DBA" w:rsidRDefault="00C56492" w:rsidP="00C56492">
      <w:pPr>
        <w:rPr>
          <w:sz w:val="16"/>
          <w:szCs w:val="16"/>
        </w:rPr>
      </w:pPr>
    </w:p>
    <w:p w14:paraId="2202EDB0" w14:textId="77777777" w:rsidR="00C56492" w:rsidRPr="00262DDE" w:rsidRDefault="00C56492" w:rsidP="00C56492">
      <w:pPr>
        <w:pStyle w:val="Cislo-2-text"/>
      </w:pPr>
    </w:p>
    <w:p w14:paraId="2B99BF7B" w14:textId="1CB840A1" w:rsidR="00622CEC" w:rsidRPr="00262DDE" w:rsidRDefault="00B25AA5" w:rsidP="0054295A">
      <w:pPr>
        <w:pStyle w:val="Nadpis1"/>
        <w:numPr>
          <w:ilvl w:val="0"/>
          <w:numId w:val="30"/>
        </w:numPr>
        <w:rPr>
          <w:sz w:val="22"/>
          <w:szCs w:val="22"/>
        </w:rPr>
      </w:pPr>
      <w:bookmarkStart w:id="477" w:name="_Toc29"/>
      <w:bookmarkStart w:id="478" w:name="_Toc56587635"/>
      <w:r w:rsidRPr="00262DDE">
        <w:rPr>
          <w:sz w:val="22"/>
          <w:szCs w:val="22"/>
        </w:rPr>
        <w:lastRenderedPageBreak/>
        <w:t xml:space="preserve">Súhlas uchádzača s obsahom návrhu </w:t>
      </w:r>
      <w:bookmarkEnd w:id="477"/>
      <w:r w:rsidR="00B9192B">
        <w:rPr>
          <w:sz w:val="22"/>
          <w:szCs w:val="22"/>
        </w:rPr>
        <w:t>zmluvy</w:t>
      </w:r>
      <w:bookmarkEnd w:id="478"/>
    </w:p>
    <w:p w14:paraId="44538B3B" w14:textId="77777777" w:rsidR="00622CEC" w:rsidRPr="00262DDE" w:rsidRDefault="00622CEC">
      <w:pPr>
        <w:jc w:val="both"/>
        <w:rPr>
          <w:b/>
          <w:bCs/>
        </w:rPr>
      </w:pPr>
    </w:p>
    <w:p w14:paraId="54111D17" w14:textId="77777777" w:rsidR="00622CEC" w:rsidRPr="00262DDE" w:rsidRDefault="00B25AA5">
      <w:pPr>
        <w:tabs>
          <w:tab w:val="left" w:pos="2836"/>
        </w:tabs>
        <w:spacing w:before="60"/>
        <w:ind w:left="709" w:hanging="709"/>
        <w:jc w:val="both"/>
        <w:rPr>
          <w:rStyle w:val="iadne"/>
          <w:b/>
          <w:bCs/>
        </w:rPr>
      </w:pPr>
      <w:r w:rsidRPr="00262DDE">
        <w:rPr>
          <w:rStyle w:val="iadne"/>
          <w:b/>
          <w:bCs/>
        </w:rPr>
        <w:t>Identifikačné údaje uchádzača</w:t>
      </w:r>
    </w:p>
    <w:p w14:paraId="2F95E036" w14:textId="77777777" w:rsidR="00622CEC" w:rsidRPr="00262DDE" w:rsidRDefault="00622CEC">
      <w:pPr>
        <w:spacing w:before="60"/>
        <w:ind w:left="709"/>
        <w:jc w:val="both"/>
        <w:rPr>
          <w:b/>
          <w:bCs/>
        </w:rPr>
      </w:pPr>
    </w:p>
    <w:p w14:paraId="23C73DD4" w14:textId="77777777" w:rsidR="00622CEC" w:rsidRPr="00262DDE" w:rsidRDefault="00B25AA5">
      <w:pPr>
        <w:tabs>
          <w:tab w:val="left" w:pos="1620"/>
        </w:tabs>
        <w:jc w:val="both"/>
      </w:pPr>
      <w:r w:rsidRPr="00262DDE">
        <w:t xml:space="preserve">Obchodné meno: </w:t>
      </w:r>
      <w:r w:rsidRPr="00262DDE">
        <w:tab/>
      </w:r>
      <w:r w:rsidRPr="00262DDE">
        <w:tab/>
      </w:r>
    </w:p>
    <w:p w14:paraId="2D9BA910" w14:textId="77777777" w:rsidR="00622CEC" w:rsidRPr="00262DDE" w:rsidRDefault="00B25AA5">
      <w:pPr>
        <w:jc w:val="both"/>
      </w:pPr>
      <w:r w:rsidRPr="00262DDE">
        <w:t>Sídlo:</w:t>
      </w:r>
    </w:p>
    <w:p w14:paraId="47B18362" w14:textId="77777777" w:rsidR="00622CEC" w:rsidRPr="00262DDE" w:rsidRDefault="00B25AA5">
      <w:pPr>
        <w:jc w:val="both"/>
      </w:pPr>
      <w:r w:rsidRPr="00262DDE">
        <w:t>IČO:</w:t>
      </w:r>
      <w:r w:rsidRPr="00262DDE">
        <w:tab/>
      </w:r>
      <w:r w:rsidRPr="00262DDE">
        <w:tab/>
      </w:r>
      <w:r w:rsidRPr="00262DDE">
        <w:tab/>
      </w:r>
    </w:p>
    <w:p w14:paraId="000A25C4" w14:textId="77777777" w:rsidR="00622CEC" w:rsidRPr="00262DDE" w:rsidRDefault="00B25AA5">
      <w:pPr>
        <w:jc w:val="both"/>
      </w:pPr>
      <w:r w:rsidRPr="00262DDE">
        <w:t xml:space="preserve">Zastúpený: </w:t>
      </w:r>
      <w:r w:rsidRPr="00262DDE">
        <w:tab/>
      </w:r>
      <w:r w:rsidRPr="00262DDE">
        <w:tab/>
      </w:r>
    </w:p>
    <w:p w14:paraId="2057778B" w14:textId="77777777" w:rsidR="00622CEC" w:rsidRPr="00262DDE" w:rsidRDefault="00B25AA5">
      <w:pPr>
        <w:tabs>
          <w:tab w:val="left" w:pos="2127"/>
        </w:tabs>
        <w:jc w:val="both"/>
      </w:pPr>
      <w:r w:rsidRPr="00262DDE">
        <w:t>Kontaktná osoba:</w:t>
      </w:r>
      <w:r w:rsidRPr="00262DDE">
        <w:tab/>
      </w:r>
    </w:p>
    <w:p w14:paraId="5691D0D5" w14:textId="77777777" w:rsidR="00622CEC" w:rsidRPr="00262DDE" w:rsidRDefault="00B25AA5">
      <w:pPr>
        <w:jc w:val="both"/>
      </w:pPr>
      <w:r w:rsidRPr="00262DDE">
        <w:t>Kontaktné údaje:</w:t>
      </w:r>
    </w:p>
    <w:p w14:paraId="330571D7" w14:textId="77777777" w:rsidR="00622CEC" w:rsidRPr="00262DDE" w:rsidRDefault="00622CEC">
      <w:pPr>
        <w:jc w:val="both"/>
      </w:pPr>
    </w:p>
    <w:p w14:paraId="72ED259C" w14:textId="77777777" w:rsidR="00622CEC" w:rsidRPr="00262DDE" w:rsidRDefault="00622CEC">
      <w:pPr>
        <w:jc w:val="both"/>
      </w:pPr>
    </w:p>
    <w:p w14:paraId="0EC8D014" w14:textId="5CACC522" w:rsidR="00622CEC" w:rsidRPr="00262DDE" w:rsidRDefault="00B25AA5" w:rsidP="00B9192B">
      <w:pPr>
        <w:jc w:val="both"/>
      </w:pPr>
      <w:r w:rsidRPr="00262DDE">
        <w:t xml:space="preserve">Ako uchádzač vyhlasujem, že bez výhrad súhlasím s obsahom návrhu </w:t>
      </w:r>
      <w:r w:rsidR="00B9192B">
        <w:t xml:space="preserve">Zmluvy o službách vo verejnom záujme vo vnútroštátnej pravidelnej mestskej autobusovej doprave na území mesta Trnava (vrátane jej príloh) </w:t>
      </w:r>
      <w:r w:rsidRPr="00262DDE">
        <w:t>podľ</w:t>
      </w:r>
      <w:r w:rsidR="00026560">
        <w:t xml:space="preserve">a časti B. súťažných podkladov </w:t>
      </w:r>
      <w:r w:rsidRPr="00262DDE">
        <w:t xml:space="preserve">k nadlimitnej zákazke s názvom: </w:t>
      </w:r>
      <w:r w:rsidR="00B9192B">
        <w:rPr>
          <w:b/>
          <w:bCs/>
        </w:rPr>
        <w:t>„</w:t>
      </w:r>
      <w:r w:rsidR="0094219F">
        <w:rPr>
          <w:b/>
          <w:bCs/>
        </w:rPr>
        <w:t>M</w:t>
      </w:r>
      <w:r w:rsidR="00B9192B">
        <w:rPr>
          <w:rStyle w:val="iadne"/>
          <w:b/>
          <w:bCs/>
        </w:rPr>
        <w:t>estsk</w:t>
      </w:r>
      <w:r w:rsidR="0094219F">
        <w:rPr>
          <w:rStyle w:val="iadne"/>
          <w:b/>
          <w:bCs/>
        </w:rPr>
        <w:t>á</w:t>
      </w:r>
      <w:r w:rsidR="00B9192B">
        <w:rPr>
          <w:rStyle w:val="iadne"/>
          <w:b/>
          <w:bCs/>
        </w:rPr>
        <w:t xml:space="preserve"> autobusov</w:t>
      </w:r>
      <w:r w:rsidR="0094219F">
        <w:rPr>
          <w:rStyle w:val="iadne"/>
          <w:b/>
          <w:bCs/>
        </w:rPr>
        <w:t>á</w:t>
      </w:r>
      <w:r w:rsidR="00B9192B">
        <w:rPr>
          <w:rStyle w:val="iadne"/>
          <w:b/>
          <w:bCs/>
        </w:rPr>
        <w:t xml:space="preserve"> doprav</w:t>
      </w:r>
      <w:r w:rsidR="0094219F">
        <w:rPr>
          <w:rStyle w:val="iadne"/>
          <w:b/>
          <w:bCs/>
        </w:rPr>
        <w:t>a</w:t>
      </w:r>
      <w:ins w:id="479" w:author="JUDr. Radoslav Bazala" w:date="2020-11-20T11:55:00Z">
        <w:r w:rsidR="00C51430">
          <w:rPr>
            <w:rStyle w:val="iadne"/>
            <w:b/>
            <w:bCs/>
          </w:rPr>
          <w:t xml:space="preserve"> II</w:t>
        </w:r>
      </w:ins>
      <w:r w:rsidR="00B9192B">
        <w:rPr>
          <w:rStyle w:val="iadne"/>
          <w:b/>
          <w:bCs/>
        </w:rPr>
        <w:t>“</w:t>
      </w:r>
      <w:r w:rsidRPr="00262DDE">
        <w:t>.</w:t>
      </w:r>
    </w:p>
    <w:p w14:paraId="48E3533A" w14:textId="77777777" w:rsidR="00622CEC" w:rsidRPr="00262DDE" w:rsidRDefault="00622CEC">
      <w:pPr>
        <w:jc w:val="both"/>
      </w:pPr>
    </w:p>
    <w:p w14:paraId="53FCA83E" w14:textId="77777777" w:rsidR="00622CEC" w:rsidRPr="00262DDE" w:rsidRDefault="00622CEC"/>
    <w:p w14:paraId="1ECF3A00" w14:textId="77777777" w:rsidR="00622CEC" w:rsidRPr="00262DDE" w:rsidRDefault="00B25AA5">
      <w:r w:rsidRPr="00262DDE">
        <w:t>V ..............................., dňa ...............................</w:t>
      </w:r>
    </w:p>
    <w:p w14:paraId="0EF0E5EC" w14:textId="77777777" w:rsidR="00622CEC" w:rsidRPr="00262DDE" w:rsidRDefault="00622CEC"/>
    <w:p w14:paraId="4AB152FE" w14:textId="77777777" w:rsidR="00622CEC" w:rsidRPr="00262DDE" w:rsidRDefault="00622CEC"/>
    <w:p w14:paraId="0FC9C653" w14:textId="77777777" w:rsidR="00622CEC" w:rsidRPr="00262DDE" w:rsidRDefault="00622CEC"/>
    <w:p w14:paraId="4ACA0EC8" w14:textId="77777777" w:rsidR="00622CEC" w:rsidRPr="00262DDE" w:rsidRDefault="00B25AA5" w:rsidP="00026560">
      <w:pPr>
        <w:ind w:left="2127"/>
        <w:jc w:val="center"/>
      </w:pPr>
      <w:r w:rsidRPr="00262DDE">
        <w:tab/>
      </w:r>
      <w:r w:rsidRPr="00262DDE">
        <w:tab/>
      </w:r>
      <w:r w:rsidRPr="00262DDE">
        <w:tab/>
      </w:r>
      <w:r w:rsidRPr="00262DDE">
        <w:tab/>
      </w:r>
      <w:r w:rsidRPr="00262DDE">
        <w:tab/>
      </w:r>
      <w:r w:rsidRPr="00262DDE">
        <w:tab/>
      </w:r>
      <w:r w:rsidRPr="00262DDE">
        <w:tab/>
      </w:r>
      <w:r w:rsidRPr="00262DDE">
        <w:tab/>
      </w:r>
      <w:r w:rsidRPr="00262DDE">
        <w:tab/>
      </w:r>
      <w:r w:rsidR="00026560">
        <w:tab/>
      </w:r>
      <w:r w:rsidR="00026560">
        <w:tab/>
      </w:r>
      <w:r w:rsidR="00026560">
        <w:tab/>
      </w:r>
      <w:r w:rsidRPr="00262DDE">
        <w:tab/>
        <w:t xml:space="preserve">           ..................................................................</w:t>
      </w:r>
    </w:p>
    <w:p w14:paraId="44A5E413" w14:textId="042B762D" w:rsidR="00622CEC" w:rsidRPr="00262DDE" w:rsidRDefault="00B25AA5">
      <w:pPr>
        <w:ind w:left="5529"/>
        <w:jc w:val="both"/>
        <w:rPr>
          <w:rStyle w:val="iadne"/>
          <w:b/>
          <w:bCs/>
        </w:rPr>
      </w:pPr>
      <w:r w:rsidRPr="00262DDE">
        <w:t xml:space="preserve">podpis osoby oprávnenej konať za uchádzača </w:t>
      </w:r>
    </w:p>
    <w:p w14:paraId="2B2B8971" w14:textId="77777777" w:rsidR="00622CEC" w:rsidRPr="00262DDE" w:rsidRDefault="00622CEC">
      <w:pPr>
        <w:jc w:val="both"/>
        <w:rPr>
          <w:b/>
          <w:bCs/>
        </w:rPr>
      </w:pPr>
    </w:p>
    <w:p w14:paraId="4044740A" w14:textId="77777777" w:rsidR="00622CEC" w:rsidRPr="00262DDE" w:rsidRDefault="00622CEC">
      <w:pPr>
        <w:jc w:val="both"/>
        <w:rPr>
          <w:b/>
          <w:bCs/>
        </w:rPr>
      </w:pPr>
    </w:p>
    <w:p w14:paraId="1D24821F" w14:textId="77777777" w:rsidR="00622CEC" w:rsidRPr="00262DDE" w:rsidRDefault="00622CEC">
      <w:pPr>
        <w:jc w:val="both"/>
        <w:rPr>
          <w:b/>
          <w:bCs/>
        </w:rPr>
      </w:pPr>
    </w:p>
    <w:p w14:paraId="1CA0949D" w14:textId="77777777" w:rsidR="00622CEC" w:rsidRPr="00262DDE" w:rsidRDefault="00622CEC">
      <w:pPr>
        <w:jc w:val="both"/>
        <w:rPr>
          <w:b/>
          <w:bCs/>
        </w:rPr>
      </w:pPr>
    </w:p>
    <w:p w14:paraId="57720B19" w14:textId="77777777" w:rsidR="00622CEC" w:rsidRPr="00262DDE" w:rsidRDefault="00622CEC">
      <w:pPr>
        <w:jc w:val="both"/>
        <w:rPr>
          <w:b/>
          <w:bCs/>
        </w:rPr>
      </w:pPr>
    </w:p>
    <w:p w14:paraId="4D20A389" w14:textId="77777777" w:rsidR="00622CEC" w:rsidRPr="00262DDE" w:rsidRDefault="00622CEC">
      <w:pPr>
        <w:jc w:val="both"/>
        <w:rPr>
          <w:b/>
          <w:bCs/>
        </w:rPr>
      </w:pPr>
    </w:p>
    <w:p w14:paraId="782E965C" w14:textId="77777777" w:rsidR="00622CEC" w:rsidRPr="00262DDE" w:rsidRDefault="00622CEC">
      <w:pPr>
        <w:jc w:val="both"/>
        <w:rPr>
          <w:b/>
          <w:bCs/>
        </w:rPr>
      </w:pPr>
    </w:p>
    <w:p w14:paraId="2E4B2E3A" w14:textId="77777777" w:rsidR="00622CEC" w:rsidRPr="00262DDE" w:rsidRDefault="00622CEC">
      <w:pPr>
        <w:jc w:val="both"/>
        <w:rPr>
          <w:b/>
          <w:bCs/>
        </w:rPr>
      </w:pPr>
    </w:p>
    <w:p w14:paraId="153922A4" w14:textId="77777777" w:rsidR="00622CEC" w:rsidRPr="00262DDE" w:rsidRDefault="00622CEC">
      <w:pPr>
        <w:jc w:val="both"/>
        <w:rPr>
          <w:b/>
          <w:bCs/>
        </w:rPr>
      </w:pPr>
    </w:p>
    <w:p w14:paraId="4BF2B090" w14:textId="77777777" w:rsidR="00622CEC" w:rsidRPr="00262DDE" w:rsidRDefault="00622CEC">
      <w:pPr>
        <w:jc w:val="both"/>
        <w:rPr>
          <w:b/>
          <w:bCs/>
        </w:rPr>
      </w:pPr>
    </w:p>
    <w:p w14:paraId="386C6CFD" w14:textId="77777777" w:rsidR="00622CEC" w:rsidRPr="00262DDE" w:rsidRDefault="00622CEC">
      <w:pPr>
        <w:jc w:val="both"/>
        <w:rPr>
          <w:b/>
          <w:bCs/>
        </w:rPr>
      </w:pPr>
    </w:p>
    <w:p w14:paraId="329DF63C" w14:textId="77777777" w:rsidR="00622CEC" w:rsidRPr="00262DDE" w:rsidRDefault="00622CEC">
      <w:pPr>
        <w:jc w:val="both"/>
        <w:rPr>
          <w:b/>
          <w:bCs/>
        </w:rPr>
      </w:pPr>
    </w:p>
    <w:p w14:paraId="70FC2AD8" w14:textId="77777777" w:rsidR="00622CEC" w:rsidRPr="00262DDE" w:rsidRDefault="00622CEC">
      <w:pPr>
        <w:jc w:val="both"/>
        <w:rPr>
          <w:b/>
          <w:bCs/>
        </w:rPr>
      </w:pPr>
    </w:p>
    <w:p w14:paraId="15049283" w14:textId="77777777" w:rsidR="00622CEC" w:rsidRPr="00262DDE" w:rsidRDefault="00622CEC">
      <w:pPr>
        <w:jc w:val="both"/>
        <w:rPr>
          <w:b/>
          <w:bCs/>
        </w:rPr>
      </w:pPr>
    </w:p>
    <w:p w14:paraId="6B7570BF" w14:textId="77777777" w:rsidR="00622CEC" w:rsidRPr="00262DDE" w:rsidRDefault="00622CEC">
      <w:pPr>
        <w:jc w:val="both"/>
        <w:rPr>
          <w:b/>
          <w:bCs/>
        </w:rPr>
      </w:pPr>
    </w:p>
    <w:p w14:paraId="13734254" w14:textId="77777777" w:rsidR="00622CEC" w:rsidRPr="00262DDE" w:rsidRDefault="00622CEC">
      <w:pPr>
        <w:jc w:val="both"/>
        <w:rPr>
          <w:b/>
          <w:bCs/>
        </w:rPr>
      </w:pPr>
    </w:p>
    <w:p w14:paraId="47C45C91" w14:textId="77777777" w:rsidR="00622CEC" w:rsidRPr="00262DDE" w:rsidRDefault="00622CEC">
      <w:pPr>
        <w:jc w:val="both"/>
        <w:rPr>
          <w:b/>
          <w:bCs/>
        </w:rPr>
      </w:pPr>
    </w:p>
    <w:p w14:paraId="53200E87" w14:textId="77777777" w:rsidR="00622CEC" w:rsidRPr="00262DDE" w:rsidRDefault="00622CEC">
      <w:pPr>
        <w:jc w:val="both"/>
        <w:rPr>
          <w:b/>
          <w:bCs/>
        </w:rPr>
      </w:pPr>
    </w:p>
    <w:p w14:paraId="0FDA2172" w14:textId="77777777" w:rsidR="00622CEC" w:rsidRDefault="00622CEC">
      <w:pPr>
        <w:jc w:val="both"/>
        <w:rPr>
          <w:b/>
          <w:bCs/>
        </w:rPr>
      </w:pPr>
    </w:p>
    <w:p w14:paraId="3E41C212" w14:textId="77777777" w:rsidR="00920D77" w:rsidRDefault="00920D77">
      <w:pPr>
        <w:jc w:val="both"/>
        <w:rPr>
          <w:b/>
          <w:bCs/>
        </w:rPr>
      </w:pPr>
    </w:p>
    <w:p w14:paraId="7BBEF418" w14:textId="77777777" w:rsidR="00920D77" w:rsidRDefault="00920D77">
      <w:pPr>
        <w:jc w:val="both"/>
        <w:rPr>
          <w:b/>
          <w:bCs/>
        </w:rPr>
      </w:pPr>
    </w:p>
    <w:p w14:paraId="67A72877" w14:textId="77777777" w:rsidR="00920D77" w:rsidRDefault="00920D77">
      <w:pPr>
        <w:jc w:val="both"/>
        <w:rPr>
          <w:b/>
          <w:bCs/>
        </w:rPr>
      </w:pPr>
    </w:p>
    <w:p w14:paraId="12C83EDD" w14:textId="77777777" w:rsidR="00920D77" w:rsidRDefault="00920D77">
      <w:pPr>
        <w:jc w:val="both"/>
        <w:rPr>
          <w:b/>
          <w:bCs/>
        </w:rPr>
      </w:pPr>
    </w:p>
    <w:p w14:paraId="272071C3" w14:textId="190C0059" w:rsidR="00920D77" w:rsidRDefault="00920D77">
      <w:pPr>
        <w:jc w:val="both"/>
        <w:rPr>
          <w:b/>
          <w:bCs/>
        </w:rPr>
      </w:pPr>
    </w:p>
    <w:p w14:paraId="7C760D07" w14:textId="4A233A2A" w:rsidR="00BA6260" w:rsidRDefault="00BA6260">
      <w:pPr>
        <w:jc w:val="both"/>
        <w:rPr>
          <w:b/>
          <w:bCs/>
        </w:rPr>
      </w:pPr>
    </w:p>
    <w:p w14:paraId="447B3500" w14:textId="77777777" w:rsidR="009A43AC" w:rsidRDefault="009A43AC">
      <w:pPr>
        <w:jc w:val="both"/>
        <w:rPr>
          <w:b/>
          <w:bCs/>
        </w:rPr>
      </w:pPr>
    </w:p>
    <w:p w14:paraId="22B918A3" w14:textId="77777777" w:rsidR="00920D77" w:rsidRDefault="00920D77">
      <w:pPr>
        <w:jc w:val="both"/>
        <w:rPr>
          <w:b/>
          <w:bCs/>
        </w:rPr>
      </w:pPr>
    </w:p>
    <w:p w14:paraId="31F2F40A" w14:textId="77777777" w:rsidR="00920D77" w:rsidRDefault="00920D77">
      <w:pPr>
        <w:jc w:val="both"/>
        <w:rPr>
          <w:b/>
          <w:bCs/>
        </w:rPr>
      </w:pPr>
    </w:p>
    <w:p w14:paraId="508900C5" w14:textId="315D25ED" w:rsidR="00920D77" w:rsidRDefault="00E43D6E" w:rsidP="0054295A">
      <w:pPr>
        <w:pStyle w:val="Nadpis1"/>
        <w:numPr>
          <w:ilvl w:val="0"/>
          <w:numId w:val="30"/>
        </w:numPr>
        <w:rPr>
          <w:sz w:val="22"/>
          <w:szCs w:val="22"/>
        </w:rPr>
      </w:pPr>
      <w:bookmarkStart w:id="480" w:name="_Toc56587636"/>
      <w:r>
        <w:rPr>
          <w:sz w:val="22"/>
          <w:szCs w:val="22"/>
        </w:rPr>
        <w:lastRenderedPageBreak/>
        <w:t>Podiel zákazky zadávaný s</w:t>
      </w:r>
      <w:r w:rsidR="002C4155">
        <w:rPr>
          <w:sz w:val="22"/>
          <w:szCs w:val="22"/>
        </w:rPr>
        <w:t>ubdodávate</w:t>
      </w:r>
      <w:r>
        <w:rPr>
          <w:sz w:val="22"/>
          <w:szCs w:val="22"/>
        </w:rPr>
        <w:t>ľom</w:t>
      </w:r>
      <w:bookmarkEnd w:id="480"/>
    </w:p>
    <w:p w14:paraId="60D7E9FC" w14:textId="77777777" w:rsidR="00B9192B" w:rsidRPr="00B9192B" w:rsidRDefault="00B9192B" w:rsidP="00B9192B"/>
    <w:p w14:paraId="7DD10F62" w14:textId="58481637" w:rsidR="002C4155" w:rsidRDefault="002C4155" w:rsidP="00B9192B">
      <w:pPr>
        <w:spacing w:line="276" w:lineRule="auto"/>
        <w:jc w:val="both"/>
        <w:rPr>
          <w:bCs/>
          <w:color w:val="auto"/>
        </w:rPr>
      </w:pPr>
    </w:p>
    <w:p w14:paraId="51C9F510" w14:textId="77777777" w:rsidR="00E43D6E" w:rsidRPr="00262DDE" w:rsidRDefault="00E43D6E" w:rsidP="00E43D6E">
      <w:pPr>
        <w:tabs>
          <w:tab w:val="left" w:pos="2836"/>
        </w:tabs>
        <w:spacing w:before="60"/>
        <w:ind w:left="709" w:hanging="709"/>
        <w:jc w:val="both"/>
        <w:rPr>
          <w:rStyle w:val="iadne"/>
          <w:b/>
          <w:bCs/>
        </w:rPr>
      </w:pPr>
      <w:r w:rsidRPr="00262DDE">
        <w:rPr>
          <w:rStyle w:val="iadne"/>
          <w:b/>
          <w:bCs/>
        </w:rPr>
        <w:t>Identifikačné údaje uchádzača</w:t>
      </w:r>
    </w:p>
    <w:p w14:paraId="4BCB4260" w14:textId="77777777" w:rsidR="00E43D6E" w:rsidRPr="00262DDE" w:rsidRDefault="00E43D6E" w:rsidP="00E43D6E">
      <w:pPr>
        <w:spacing w:before="60"/>
        <w:ind w:left="709"/>
        <w:jc w:val="both"/>
        <w:rPr>
          <w:b/>
          <w:bCs/>
        </w:rPr>
      </w:pPr>
    </w:p>
    <w:p w14:paraId="4FBE355D" w14:textId="77777777" w:rsidR="00E43D6E" w:rsidRPr="00262DDE" w:rsidRDefault="00E43D6E" w:rsidP="00E43D6E">
      <w:pPr>
        <w:tabs>
          <w:tab w:val="left" w:pos="1620"/>
        </w:tabs>
        <w:jc w:val="both"/>
      </w:pPr>
      <w:r w:rsidRPr="00262DDE">
        <w:t xml:space="preserve">Obchodné meno: </w:t>
      </w:r>
      <w:r w:rsidRPr="00262DDE">
        <w:tab/>
      </w:r>
      <w:r w:rsidRPr="00262DDE">
        <w:tab/>
      </w:r>
    </w:p>
    <w:p w14:paraId="4F121E7B" w14:textId="77777777" w:rsidR="00E43D6E" w:rsidRPr="00262DDE" w:rsidRDefault="00E43D6E" w:rsidP="00E43D6E">
      <w:pPr>
        <w:jc w:val="both"/>
      </w:pPr>
      <w:r w:rsidRPr="00262DDE">
        <w:t>Sídlo:</w:t>
      </w:r>
    </w:p>
    <w:p w14:paraId="05282B88" w14:textId="77777777" w:rsidR="00E43D6E" w:rsidRPr="00262DDE" w:rsidRDefault="00E43D6E" w:rsidP="00E43D6E">
      <w:pPr>
        <w:jc w:val="both"/>
      </w:pPr>
      <w:r w:rsidRPr="00262DDE">
        <w:t>IČO:</w:t>
      </w:r>
      <w:r w:rsidRPr="00262DDE">
        <w:tab/>
      </w:r>
      <w:r w:rsidRPr="00262DDE">
        <w:tab/>
      </w:r>
      <w:r w:rsidRPr="00262DDE">
        <w:tab/>
      </w:r>
    </w:p>
    <w:p w14:paraId="711AA186" w14:textId="77777777" w:rsidR="00E43D6E" w:rsidRPr="00262DDE" w:rsidRDefault="00E43D6E" w:rsidP="00E43D6E">
      <w:pPr>
        <w:jc w:val="both"/>
      </w:pPr>
      <w:r w:rsidRPr="00262DDE">
        <w:t xml:space="preserve">Zastúpený: </w:t>
      </w:r>
      <w:r w:rsidRPr="00262DDE">
        <w:tab/>
      </w:r>
      <w:r w:rsidRPr="00262DDE">
        <w:tab/>
      </w:r>
    </w:p>
    <w:p w14:paraId="25B37676" w14:textId="77777777" w:rsidR="00E43D6E" w:rsidRPr="00262DDE" w:rsidRDefault="00E43D6E" w:rsidP="00E43D6E">
      <w:pPr>
        <w:tabs>
          <w:tab w:val="left" w:pos="2127"/>
        </w:tabs>
        <w:jc w:val="both"/>
      </w:pPr>
      <w:r w:rsidRPr="00262DDE">
        <w:t>Kontaktná osoba:</w:t>
      </w:r>
      <w:r w:rsidRPr="00262DDE">
        <w:tab/>
      </w:r>
    </w:p>
    <w:p w14:paraId="70D44C2E" w14:textId="77777777" w:rsidR="00E43D6E" w:rsidRPr="00262DDE" w:rsidRDefault="00E43D6E" w:rsidP="00E43D6E">
      <w:pPr>
        <w:tabs>
          <w:tab w:val="left" w:pos="5529"/>
        </w:tabs>
        <w:spacing w:line="360" w:lineRule="auto"/>
        <w:rPr>
          <w:rStyle w:val="iadne"/>
          <w:b/>
          <w:bCs/>
        </w:rPr>
      </w:pPr>
      <w:r w:rsidRPr="00262DDE">
        <w:t>Kontaktné údaje:</w:t>
      </w:r>
    </w:p>
    <w:p w14:paraId="1B7B6D36" w14:textId="77777777" w:rsidR="00E43D6E" w:rsidRPr="00262DDE" w:rsidRDefault="00E43D6E" w:rsidP="00E43D6E">
      <w:pPr>
        <w:jc w:val="both"/>
        <w:rPr>
          <w:rStyle w:val="iadne"/>
        </w:rPr>
      </w:pPr>
    </w:p>
    <w:p w14:paraId="691964B1" w14:textId="77777777" w:rsidR="00E43D6E" w:rsidRPr="00D17C0B" w:rsidRDefault="00E43D6E" w:rsidP="00E43D6E">
      <w:pPr>
        <w:jc w:val="both"/>
        <w:rPr>
          <w:rStyle w:val="iadne"/>
        </w:rPr>
      </w:pPr>
    </w:p>
    <w:p w14:paraId="0E38BD5C" w14:textId="541A4552" w:rsidR="00E43D6E" w:rsidRPr="003C2E56" w:rsidRDefault="00E43D6E" w:rsidP="00E43D6E">
      <w:pPr>
        <w:jc w:val="both"/>
        <w:rPr>
          <w:rStyle w:val="iadne"/>
        </w:rPr>
      </w:pPr>
      <w:r w:rsidRPr="003C2E56">
        <w:rPr>
          <w:rStyle w:val="iadne"/>
        </w:rPr>
        <w:t xml:space="preserve">Zabezpečenie plnenia predmetu zákazky s názvom </w:t>
      </w:r>
      <w:r w:rsidRPr="00E43D6E">
        <w:rPr>
          <w:rStyle w:val="iadne"/>
          <w:b/>
          <w:bCs/>
        </w:rPr>
        <w:t>„</w:t>
      </w:r>
      <w:r w:rsidR="00EE0281" w:rsidRPr="00EE0281">
        <w:rPr>
          <w:rStyle w:val="iadne"/>
          <w:b/>
          <w:bCs/>
        </w:rPr>
        <w:t>Mestská autobusová doprava</w:t>
      </w:r>
      <w:ins w:id="481" w:author="JUDr. Radoslav Bazala" w:date="2020-11-20T12:02:00Z">
        <w:r w:rsidR="0037735B">
          <w:rPr>
            <w:rStyle w:val="iadne"/>
            <w:b/>
            <w:bCs/>
          </w:rPr>
          <w:t xml:space="preserve"> II</w:t>
        </w:r>
      </w:ins>
      <w:bookmarkStart w:id="482" w:name="_GoBack"/>
      <w:bookmarkEnd w:id="482"/>
      <w:r w:rsidRPr="00E43D6E">
        <w:rPr>
          <w:rStyle w:val="iadne"/>
          <w:b/>
          <w:bCs/>
        </w:rPr>
        <w:t>“</w:t>
      </w:r>
      <w:r w:rsidRPr="00E43D6E">
        <w:rPr>
          <w:rStyle w:val="iadne"/>
        </w:rPr>
        <w:t xml:space="preserve"> </w:t>
      </w:r>
      <w:r w:rsidRPr="003C2E56">
        <w:rPr>
          <w:rStyle w:val="iadne"/>
        </w:rPr>
        <w:t>bude</w:t>
      </w:r>
      <w:r>
        <w:rPr>
          <w:rStyle w:val="iadne"/>
        </w:rPr>
        <w:t>m</w:t>
      </w:r>
      <w:r w:rsidRPr="003C2E56">
        <w:rPr>
          <w:rStyle w:val="iadne"/>
        </w:rPr>
        <w:t xml:space="preserve"> vykonáva</w:t>
      </w:r>
      <w:r>
        <w:rPr>
          <w:rStyle w:val="iadne"/>
        </w:rPr>
        <w:t>ť</w:t>
      </w:r>
      <w:r w:rsidRPr="003C2E56">
        <w:rPr>
          <w:rStyle w:val="iadne"/>
        </w:rPr>
        <w:t xml:space="preserve"> prostredníctvom týchto subdodávateľov: </w:t>
      </w:r>
    </w:p>
    <w:p w14:paraId="31C52AD8" w14:textId="77777777" w:rsidR="00E43D6E" w:rsidRPr="00D17C0B" w:rsidRDefault="00E43D6E" w:rsidP="00E43D6E">
      <w:pPr>
        <w:jc w:val="both"/>
        <w:rPr>
          <w:rStyle w:val="iadne"/>
          <w:b/>
          <w:bCs/>
        </w:rPr>
      </w:pPr>
      <w:r w:rsidRPr="00D17C0B">
        <w:rPr>
          <w:rStyle w:val="iadne"/>
          <w:b/>
          <w:bCs/>
        </w:rPr>
        <w:t xml:space="preserve"> </w:t>
      </w:r>
    </w:p>
    <w:p w14:paraId="740971B0" w14:textId="77777777" w:rsidR="00E43D6E" w:rsidRPr="00D17C0B" w:rsidRDefault="00E43D6E" w:rsidP="00E43D6E">
      <w:pPr>
        <w:widowControl w:val="0"/>
        <w:ind w:firstLine="540"/>
        <w:jc w:val="both"/>
      </w:pPr>
    </w:p>
    <w:p w14:paraId="295B693F" w14:textId="77777777" w:rsidR="00E43D6E" w:rsidRPr="00D17C0B" w:rsidRDefault="00E43D6E" w:rsidP="00E43D6E">
      <w:pPr>
        <w:numPr>
          <w:ilvl w:val="0"/>
          <w:numId w:val="44"/>
        </w:numPr>
        <w:jc w:val="both"/>
      </w:pPr>
      <w:r w:rsidRPr="00D17C0B">
        <w:rPr>
          <w:rStyle w:val="iadne"/>
        </w:rPr>
        <w:t>Meno a priezvisko subdodávateľa:</w:t>
      </w:r>
    </w:p>
    <w:p w14:paraId="32E1568D" w14:textId="77777777" w:rsidR="00E43D6E" w:rsidRPr="00D17C0B" w:rsidRDefault="00E43D6E" w:rsidP="00E43D6E">
      <w:pPr>
        <w:ind w:left="357"/>
        <w:jc w:val="both"/>
        <w:rPr>
          <w:rStyle w:val="iadne"/>
        </w:rPr>
      </w:pPr>
      <w:r w:rsidRPr="00D17C0B">
        <w:rPr>
          <w:rStyle w:val="iadne"/>
        </w:rPr>
        <w:t xml:space="preserve">Obchodné meno alebo názov: </w:t>
      </w:r>
    </w:p>
    <w:p w14:paraId="09C22FB3" w14:textId="77777777" w:rsidR="00E43D6E" w:rsidRPr="00D17C0B" w:rsidRDefault="00E43D6E" w:rsidP="00E43D6E">
      <w:pPr>
        <w:ind w:left="360"/>
        <w:jc w:val="both"/>
        <w:rPr>
          <w:rStyle w:val="iadne"/>
        </w:rPr>
      </w:pPr>
      <w:r w:rsidRPr="00D17C0B">
        <w:rPr>
          <w:rStyle w:val="iadne"/>
        </w:rPr>
        <w:t xml:space="preserve">Adresa pobytu alebo sídla: </w:t>
      </w:r>
    </w:p>
    <w:p w14:paraId="79AC9CA6" w14:textId="77777777" w:rsidR="00E43D6E" w:rsidRPr="00D17C0B" w:rsidRDefault="00E43D6E" w:rsidP="00E43D6E">
      <w:pPr>
        <w:ind w:left="360"/>
        <w:jc w:val="both"/>
        <w:rPr>
          <w:rStyle w:val="iadne"/>
        </w:rPr>
      </w:pPr>
      <w:r w:rsidRPr="00D17C0B">
        <w:rPr>
          <w:rStyle w:val="iadne"/>
        </w:rPr>
        <w:t>Identifikačné číslo alebo dátum narodenia subdodávateľa:</w:t>
      </w:r>
    </w:p>
    <w:p w14:paraId="6E02761A" w14:textId="77777777" w:rsidR="00E43D6E" w:rsidRPr="006D4BB0" w:rsidRDefault="00E43D6E" w:rsidP="00E43D6E">
      <w:pPr>
        <w:ind w:left="360"/>
        <w:jc w:val="both"/>
      </w:pPr>
      <w:r w:rsidRPr="006D4BB0">
        <w:t>Podiel subdodávky v %</w:t>
      </w:r>
    </w:p>
    <w:p w14:paraId="6F79AF90" w14:textId="77777777" w:rsidR="00E43D6E" w:rsidRPr="00D17C0B" w:rsidRDefault="00E43D6E" w:rsidP="00E43D6E">
      <w:pPr>
        <w:ind w:left="360"/>
        <w:jc w:val="both"/>
        <w:rPr>
          <w:rStyle w:val="iadne"/>
        </w:rPr>
      </w:pPr>
      <w:r w:rsidRPr="006D4BB0">
        <w:t>Opis predmetu subdodávky</w:t>
      </w:r>
      <w:r>
        <w:t xml:space="preserve"> – čo konkrétne bude predmetom subdodávky</w:t>
      </w:r>
    </w:p>
    <w:p w14:paraId="2A512BB6" w14:textId="77777777" w:rsidR="00E43D6E" w:rsidRPr="00D17C0B" w:rsidRDefault="00E43D6E" w:rsidP="00E43D6E">
      <w:pPr>
        <w:ind w:left="360"/>
        <w:jc w:val="both"/>
        <w:rPr>
          <w:rStyle w:val="iadne"/>
        </w:rPr>
      </w:pPr>
      <w:r w:rsidRPr="00D17C0B">
        <w:rPr>
          <w:rStyle w:val="iadne"/>
        </w:rPr>
        <w:t xml:space="preserve"> </w:t>
      </w:r>
    </w:p>
    <w:p w14:paraId="0706BD76" w14:textId="77777777" w:rsidR="00E43D6E" w:rsidRPr="00D17C0B" w:rsidRDefault="00E43D6E" w:rsidP="00E43D6E">
      <w:pPr>
        <w:spacing w:after="120"/>
        <w:ind w:left="360"/>
        <w:jc w:val="center"/>
        <w:rPr>
          <w:rStyle w:val="iadne"/>
          <w:b/>
          <w:bCs/>
        </w:rPr>
      </w:pPr>
    </w:p>
    <w:p w14:paraId="289F1144" w14:textId="77777777" w:rsidR="00E43D6E" w:rsidRPr="00D17C0B" w:rsidRDefault="00E43D6E" w:rsidP="00E43D6E">
      <w:pPr>
        <w:numPr>
          <w:ilvl w:val="0"/>
          <w:numId w:val="44"/>
        </w:numPr>
        <w:jc w:val="both"/>
      </w:pPr>
      <w:r w:rsidRPr="00D17C0B">
        <w:rPr>
          <w:rStyle w:val="iadne"/>
        </w:rPr>
        <w:t>Meno a priezvisko subdodávateľa:</w:t>
      </w:r>
    </w:p>
    <w:p w14:paraId="7966166C" w14:textId="77777777" w:rsidR="00E43D6E" w:rsidRPr="00D17C0B" w:rsidRDefault="00E43D6E" w:rsidP="00E43D6E">
      <w:pPr>
        <w:ind w:left="357"/>
        <w:jc w:val="both"/>
        <w:rPr>
          <w:rStyle w:val="iadne"/>
        </w:rPr>
      </w:pPr>
      <w:r w:rsidRPr="00D17C0B">
        <w:rPr>
          <w:rStyle w:val="iadne"/>
        </w:rPr>
        <w:t xml:space="preserve">Obchodné meno alebo názov: </w:t>
      </w:r>
    </w:p>
    <w:p w14:paraId="5C771A54" w14:textId="77777777" w:rsidR="00E43D6E" w:rsidRPr="00D17C0B" w:rsidRDefault="00E43D6E" w:rsidP="00E43D6E">
      <w:pPr>
        <w:ind w:left="360"/>
        <w:jc w:val="both"/>
        <w:rPr>
          <w:rStyle w:val="iadne"/>
        </w:rPr>
      </w:pPr>
      <w:r w:rsidRPr="00D17C0B">
        <w:rPr>
          <w:rStyle w:val="iadne"/>
        </w:rPr>
        <w:t xml:space="preserve">Adresa pobytu alebo sídla: </w:t>
      </w:r>
    </w:p>
    <w:p w14:paraId="6039F456" w14:textId="77777777" w:rsidR="00E43D6E" w:rsidRPr="00D17C0B" w:rsidRDefault="00E43D6E" w:rsidP="00E43D6E">
      <w:pPr>
        <w:ind w:left="360"/>
        <w:jc w:val="both"/>
        <w:rPr>
          <w:rStyle w:val="iadne"/>
        </w:rPr>
      </w:pPr>
      <w:r w:rsidRPr="00D17C0B">
        <w:rPr>
          <w:rStyle w:val="iadne"/>
        </w:rPr>
        <w:t>Identifikačné číslo alebo dátum narodenia subdodávateľa:</w:t>
      </w:r>
    </w:p>
    <w:p w14:paraId="2A5F6FB2" w14:textId="77777777" w:rsidR="00E43D6E" w:rsidRPr="006D4BB0" w:rsidRDefault="00E43D6E" w:rsidP="00E43D6E">
      <w:pPr>
        <w:ind w:left="360"/>
        <w:jc w:val="both"/>
      </w:pPr>
      <w:r w:rsidRPr="006D4BB0">
        <w:t>Podiel subdodávky v %</w:t>
      </w:r>
    </w:p>
    <w:p w14:paraId="2A4CBB15" w14:textId="77777777" w:rsidR="00E43D6E" w:rsidRPr="00D17C0B" w:rsidRDefault="00E43D6E" w:rsidP="00E43D6E">
      <w:pPr>
        <w:ind w:left="360"/>
        <w:jc w:val="both"/>
        <w:rPr>
          <w:rStyle w:val="iadne"/>
        </w:rPr>
      </w:pPr>
      <w:r w:rsidRPr="006D4BB0">
        <w:t>Opis predmetu subdodávky</w:t>
      </w:r>
      <w:r>
        <w:t xml:space="preserve"> – čo konkrétne bude predmetom subdodávky</w:t>
      </w:r>
      <w:r w:rsidRPr="006D4BB0">
        <w:t xml:space="preserve"> y</w:t>
      </w:r>
    </w:p>
    <w:p w14:paraId="5CB1F00A" w14:textId="77777777" w:rsidR="00E43D6E" w:rsidRPr="00D17C0B" w:rsidRDefault="00E43D6E" w:rsidP="00E43D6E">
      <w:pPr>
        <w:ind w:left="360"/>
        <w:jc w:val="both"/>
        <w:rPr>
          <w:rStyle w:val="iadne"/>
        </w:rPr>
      </w:pPr>
    </w:p>
    <w:p w14:paraId="3152A08D" w14:textId="77777777" w:rsidR="00E43D6E" w:rsidRPr="00D17C0B" w:rsidRDefault="00E43D6E" w:rsidP="00E43D6E">
      <w:pPr>
        <w:jc w:val="both"/>
        <w:rPr>
          <w:rStyle w:val="iadne"/>
        </w:rPr>
      </w:pPr>
    </w:p>
    <w:p w14:paraId="49E610CC" w14:textId="77777777" w:rsidR="00E43D6E" w:rsidRPr="00D17C0B" w:rsidRDefault="00E43D6E" w:rsidP="00E43D6E">
      <w:pPr>
        <w:jc w:val="both"/>
        <w:rPr>
          <w:rStyle w:val="iadne"/>
        </w:rPr>
      </w:pPr>
      <w:r w:rsidRPr="00D17C0B">
        <w:rPr>
          <w:rStyle w:val="iadne"/>
        </w:rPr>
        <w:t>(doplniť podľa potreby)</w:t>
      </w:r>
    </w:p>
    <w:p w14:paraId="1A1F3834" w14:textId="77777777" w:rsidR="00E43D6E" w:rsidRPr="00D17C0B" w:rsidRDefault="00E43D6E" w:rsidP="00E43D6E">
      <w:pPr>
        <w:jc w:val="both"/>
        <w:rPr>
          <w:rStyle w:val="iadne"/>
        </w:rPr>
      </w:pPr>
    </w:p>
    <w:p w14:paraId="3ABBF16B" w14:textId="77777777" w:rsidR="00E43D6E" w:rsidRPr="00D17C0B" w:rsidRDefault="00E43D6E" w:rsidP="00E43D6E">
      <w:pPr>
        <w:jc w:val="both"/>
        <w:rPr>
          <w:rStyle w:val="iadne"/>
        </w:rPr>
      </w:pPr>
    </w:p>
    <w:p w14:paraId="57295722" w14:textId="77777777" w:rsidR="00E43D6E" w:rsidRPr="00D17C0B" w:rsidRDefault="00E43D6E" w:rsidP="00E43D6E">
      <w:pPr>
        <w:jc w:val="both"/>
        <w:rPr>
          <w:rStyle w:val="iadne"/>
        </w:rPr>
      </w:pPr>
      <w:r w:rsidRPr="00D17C0B">
        <w:rPr>
          <w:rStyle w:val="iadne"/>
        </w:rPr>
        <w:t>V__________________  dňa ___________ 20</w:t>
      </w:r>
      <w:r>
        <w:rPr>
          <w:rStyle w:val="iadne"/>
        </w:rPr>
        <w:t>xx</w:t>
      </w:r>
    </w:p>
    <w:p w14:paraId="68009535" w14:textId="77777777" w:rsidR="00E43D6E" w:rsidRPr="00D17C0B" w:rsidRDefault="00E43D6E" w:rsidP="00E43D6E">
      <w:pPr>
        <w:jc w:val="both"/>
        <w:rPr>
          <w:rStyle w:val="iadne"/>
        </w:rPr>
      </w:pPr>
    </w:p>
    <w:p w14:paraId="7968F4A2" w14:textId="77777777" w:rsidR="00E43D6E" w:rsidRPr="00D17C0B" w:rsidRDefault="00E43D6E" w:rsidP="00E43D6E">
      <w:pPr>
        <w:jc w:val="both"/>
        <w:rPr>
          <w:rStyle w:val="iadne"/>
        </w:rPr>
      </w:pPr>
    </w:p>
    <w:p w14:paraId="4A7DD7A6" w14:textId="77777777" w:rsidR="00E43D6E" w:rsidRPr="00D17C0B" w:rsidRDefault="00E43D6E" w:rsidP="00E43D6E">
      <w:pPr>
        <w:jc w:val="both"/>
        <w:rPr>
          <w:rStyle w:val="iadne"/>
        </w:rPr>
      </w:pPr>
    </w:p>
    <w:p w14:paraId="58C6CB41" w14:textId="77777777" w:rsidR="00E43D6E" w:rsidRPr="00D17C0B" w:rsidRDefault="00E43D6E" w:rsidP="00E43D6E">
      <w:pPr>
        <w:ind w:left="709"/>
        <w:jc w:val="both"/>
        <w:rPr>
          <w:rStyle w:val="iadne"/>
        </w:rPr>
      </w:pPr>
      <w:r w:rsidRPr="00D17C0B">
        <w:rPr>
          <w:rStyle w:val="iadne"/>
        </w:rPr>
        <w:tab/>
      </w:r>
      <w:r w:rsidRPr="00D17C0B">
        <w:rPr>
          <w:rStyle w:val="iadne"/>
        </w:rPr>
        <w:tab/>
      </w:r>
      <w:r w:rsidRPr="00D17C0B">
        <w:rPr>
          <w:rStyle w:val="iadne"/>
        </w:rPr>
        <w:tab/>
      </w:r>
      <w:r w:rsidRPr="00D17C0B">
        <w:rPr>
          <w:rStyle w:val="iadne"/>
        </w:rPr>
        <w:tab/>
        <w:t xml:space="preserve">                                     </w:t>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t xml:space="preserve">     </w:t>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r>
      <w:r w:rsidRPr="00D17C0B">
        <w:rPr>
          <w:rStyle w:val="iadne"/>
        </w:rPr>
        <w:tab/>
        <w:t xml:space="preserve">      _________________________________________</w:t>
      </w:r>
    </w:p>
    <w:p w14:paraId="6089204F" w14:textId="07D8666C" w:rsidR="002C4155" w:rsidRDefault="00E43D6E" w:rsidP="00E43D6E">
      <w:pPr>
        <w:spacing w:line="276" w:lineRule="auto"/>
        <w:ind w:left="3545"/>
        <w:jc w:val="both"/>
        <w:rPr>
          <w:bCs/>
          <w:color w:val="auto"/>
        </w:rPr>
      </w:pPr>
      <w:r>
        <w:t xml:space="preserve">           </w:t>
      </w:r>
      <w:r w:rsidRPr="00D17C0B">
        <w:t xml:space="preserve">podpis osoby oprávnenej konať za uchádzača </w:t>
      </w:r>
      <w:r w:rsidRPr="00D17C0B">
        <w:rPr>
          <w:rStyle w:val="iadne"/>
        </w:rPr>
        <w:t xml:space="preserve">  </w:t>
      </w:r>
    </w:p>
    <w:p w14:paraId="06C2A174" w14:textId="73B89516" w:rsidR="002C4155" w:rsidRDefault="002C4155" w:rsidP="00B9192B">
      <w:pPr>
        <w:spacing w:line="276" w:lineRule="auto"/>
        <w:jc w:val="both"/>
        <w:rPr>
          <w:bCs/>
          <w:color w:val="auto"/>
        </w:rPr>
      </w:pPr>
    </w:p>
    <w:p w14:paraId="0B3C64CE" w14:textId="26F3F766" w:rsidR="002C4155" w:rsidRDefault="002C4155" w:rsidP="00B9192B">
      <w:pPr>
        <w:spacing w:line="276" w:lineRule="auto"/>
        <w:jc w:val="both"/>
        <w:rPr>
          <w:bCs/>
          <w:color w:val="auto"/>
        </w:rPr>
      </w:pPr>
    </w:p>
    <w:p w14:paraId="7866BF3F" w14:textId="18C3C0C3" w:rsidR="002C4155" w:rsidRDefault="002C4155" w:rsidP="00B9192B">
      <w:pPr>
        <w:spacing w:line="276" w:lineRule="auto"/>
        <w:jc w:val="both"/>
        <w:rPr>
          <w:bCs/>
          <w:color w:val="auto"/>
        </w:rPr>
      </w:pPr>
    </w:p>
    <w:p w14:paraId="28C6A978" w14:textId="68603603" w:rsidR="002C4155" w:rsidRDefault="002C4155" w:rsidP="00B9192B">
      <w:pPr>
        <w:spacing w:line="276" w:lineRule="auto"/>
        <w:jc w:val="both"/>
        <w:rPr>
          <w:bCs/>
          <w:color w:val="auto"/>
        </w:rPr>
      </w:pPr>
    </w:p>
    <w:p w14:paraId="4E04EDA0" w14:textId="2E1CF97A" w:rsidR="002C4155" w:rsidRDefault="002C4155" w:rsidP="00B9192B">
      <w:pPr>
        <w:spacing w:line="276" w:lineRule="auto"/>
        <w:jc w:val="both"/>
        <w:rPr>
          <w:bCs/>
          <w:color w:val="auto"/>
        </w:rPr>
      </w:pPr>
    </w:p>
    <w:p w14:paraId="289B9BCF" w14:textId="74B5098C" w:rsidR="002C4155" w:rsidRDefault="002C4155" w:rsidP="00B9192B">
      <w:pPr>
        <w:spacing w:line="276" w:lineRule="auto"/>
        <w:jc w:val="both"/>
        <w:rPr>
          <w:bCs/>
          <w:color w:val="auto"/>
        </w:rPr>
      </w:pPr>
    </w:p>
    <w:p w14:paraId="603C2649" w14:textId="7E95A40B" w:rsidR="002C4155" w:rsidRDefault="002C4155" w:rsidP="00B9192B">
      <w:pPr>
        <w:spacing w:line="276" w:lineRule="auto"/>
        <w:jc w:val="both"/>
        <w:rPr>
          <w:bCs/>
          <w:color w:val="auto"/>
        </w:rPr>
      </w:pPr>
    </w:p>
    <w:p w14:paraId="37489292" w14:textId="762BC58D" w:rsidR="002565E5" w:rsidRDefault="002565E5" w:rsidP="00B9192B">
      <w:pPr>
        <w:spacing w:line="276" w:lineRule="auto"/>
        <w:jc w:val="both"/>
        <w:rPr>
          <w:bCs/>
          <w:color w:val="auto"/>
        </w:rPr>
      </w:pPr>
    </w:p>
    <w:p w14:paraId="5CCF07D7" w14:textId="77777777" w:rsidR="002C4155" w:rsidRDefault="002C4155">
      <w:pPr>
        <w:pStyle w:val="Nadpis1"/>
        <w:rPr>
          <w:sz w:val="22"/>
          <w:szCs w:val="22"/>
        </w:rPr>
        <w:pPrChange w:id="483" w:author="Mgr. Marek Motyka" w:date="2020-11-16T13:18:00Z">
          <w:pPr>
            <w:pStyle w:val="Nadpis1"/>
            <w:numPr>
              <w:numId w:val="30"/>
            </w:numPr>
            <w:ind w:left="709" w:hanging="709"/>
          </w:pPr>
        </w:pPrChange>
      </w:pPr>
      <w:del w:id="484" w:author="Mgr. Marek Motyka" w:date="2020-11-16T13:18:00Z">
        <w:r w:rsidDel="00086550">
          <w:rPr>
            <w:sz w:val="22"/>
            <w:szCs w:val="22"/>
          </w:rPr>
          <w:lastRenderedPageBreak/>
          <w:delText>Dotazník uchádzača</w:delText>
        </w:r>
      </w:del>
    </w:p>
    <w:p w14:paraId="08469C40" w14:textId="17E4F7A1" w:rsidR="002565E5" w:rsidRDefault="002565E5" w:rsidP="00B9192B">
      <w:pPr>
        <w:spacing w:line="276" w:lineRule="auto"/>
        <w:jc w:val="both"/>
        <w:rPr>
          <w:bCs/>
          <w:color w:val="auto"/>
        </w:rPr>
      </w:pPr>
    </w:p>
    <w:p w14:paraId="69491FAA" w14:textId="3550AAFA" w:rsidR="002565E5" w:rsidRDefault="002565E5" w:rsidP="00B9192B">
      <w:pPr>
        <w:spacing w:line="276" w:lineRule="auto"/>
        <w:jc w:val="both"/>
        <w:rPr>
          <w:bCs/>
          <w:color w:val="auto"/>
        </w:rPr>
      </w:pPr>
    </w:p>
    <w:p w14:paraId="697FC43D" w14:textId="21592E28" w:rsidR="002C4155" w:rsidDel="00086550" w:rsidRDefault="002C4155" w:rsidP="002C4155">
      <w:pPr>
        <w:spacing w:line="276" w:lineRule="auto"/>
        <w:jc w:val="both"/>
        <w:rPr>
          <w:del w:id="485" w:author="Mgr. Marek Motyka" w:date="2020-11-16T13:18:00Z"/>
          <w:bCs/>
          <w:color w:val="auto"/>
        </w:rPr>
      </w:pPr>
      <w:del w:id="486" w:author="Mgr. Marek Motyka" w:date="2020-11-16T13:18:00Z">
        <w:r w:rsidDel="00086550">
          <w:rPr>
            <w:bCs/>
            <w:color w:val="auto"/>
          </w:rPr>
          <w:delText>Dotazník uchádzača</w:delText>
        </w:r>
        <w:r w:rsidRPr="002613B3" w:rsidDel="00086550">
          <w:rPr>
            <w:bCs/>
            <w:color w:val="auto"/>
          </w:rPr>
          <w:delText xml:space="preserve">, ktorý je neoddeliteľnou súčasťou </w:delText>
        </w:r>
        <w:r w:rsidDel="00086550">
          <w:rPr>
            <w:bCs/>
            <w:color w:val="auto"/>
          </w:rPr>
          <w:delText xml:space="preserve">týchto </w:delText>
        </w:r>
        <w:r w:rsidRPr="002613B3" w:rsidDel="00086550">
          <w:rPr>
            <w:bCs/>
            <w:color w:val="auto"/>
          </w:rPr>
          <w:delText>súťažných podkladov</w:delText>
        </w:r>
        <w:r w:rsidDel="00086550">
          <w:rPr>
            <w:bCs/>
            <w:color w:val="auto"/>
          </w:rPr>
          <w:delText>, tvorí</w:delText>
        </w:r>
        <w:r w:rsidRPr="002613B3" w:rsidDel="00086550">
          <w:rPr>
            <w:bCs/>
            <w:color w:val="auto"/>
          </w:rPr>
          <w:delText xml:space="preserve"> </w:delText>
        </w:r>
        <w:r w:rsidDel="00086550">
          <w:rPr>
            <w:bCs/>
            <w:color w:val="auto"/>
          </w:rPr>
          <w:delText>osobitný</w:delText>
        </w:r>
        <w:r w:rsidRPr="002613B3" w:rsidDel="00086550">
          <w:rPr>
            <w:bCs/>
            <w:color w:val="auto"/>
          </w:rPr>
          <w:delText xml:space="preserve"> dokument</w:delText>
        </w:r>
        <w:r w:rsidDel="00086550">
          <w:rPr>
            <w:bCs/>
            <w:color w:val="auto"/>
          </w:rPr>
          <w:delText xml:space="preserve"> vo formáte </w:delText>
        </w:r>
        <w:r w:rsidR="00CF051C" w:rsidDel="00086550">
          <w:rPr>
            <w:bCs/>
            <w:color w:val="auto"/>
          </w:rPr>
          <w:delText>xls</w:delText>
        </w:r>
        <w:r w:rsidDel="00086550">
          <w:rPr>
            <w:bCs/>
            <w:color w:val="auto"/>
          </w:rPr>
          <w:delText xml:space="preserve">, </w:delText>
        </w:r>
        <w:r w:rsidR="00CF051C" w:rsidDel="00086550">
          <w:rPr>
            <w:bCs/>
            <w:color w:val="auto"/>
          </w:rPr>
          <w:delText xml:space="preserve">a z dôvodu väčšej prehľadnosti je </w:delText>
        </w:r>
        <w:r w:rsidDel="00086550">
          <w:rPr>
            <w:bCs/>
            <w:color w:val="auto"/>
          </w:rPr>
          <w:delText>zverejnený samostatne</w:delText>
        </w:r>
        <w:r w:rsidRPr="002613B3" w:rsidDel="00086550">
          <w:rPr>
            <w:bCs/>
            <w:color w:val="auto"/>
          </w:rPr>
          <w:delText>.</w:delText>
        </w:r>
      </w:del>
    </w:p>
    <w:p w14:paraId="72BC1A13" w14:textId="35414244" w:rsidR="002565E5" w:rsidRDefault="002565E5" w:rsidP="00B9192B">
      <w:pPr>
        <w:spacing w:line="276" w:lineRule="auto"/>
        <w:jc w:val="both"/>
        <w:rPr>
          <w:bCs/>
          <w:color w:val="auto"/>
        </w:rPr>
      </w:pPr>
    </w:p>
    <w:p w14:paraId="2397EBD1" w14:textId="163E84D9" w:rsidR="002565E5" w:rsidRDefault="002565E5" w:rsidP="00B9192B">
      <w:pPr>
        <w:spacing w:line="276" w:lineRule="auto"/>
        <w:jc w:val="both"/>
        <w:rPr>
          <w:bCs/>
          <w:color w:val="auto"/>
        </w:rPr>
      </w:pPr>
    </w:p>
    <w:p w14:paraId="777B3D17" w14:textId="4DE38767" w:rsidR="002565E5" w:rsidRDefault="002565E5" w:rsidP="00B9192B">
      <w:pPr>
        <w:spacing w:line="276" w:lineRule="auto"/>
        <w:jc w:val="both"/>
        <w:rPr>
          <w:bCs/>
          <w:color w:val="auto"/>
        </w:rPr>
      </w:pPr>
    </w:p>
    <w:p w14:paraId="2CCE5190" w14:textId="021BBE4F" w:rsidR="002565E5" w:rsidRDefault="002565E5" w:rsidP="00B9192B">
      <w:pPr>
        <w:spacing w:line="276" w:lineRule="auto"/>
        <w:jc w:val="both"/>
        <w:rPr>
          <w:bCs/>
          <w:color w:val="auto"/>
        </w:rPr>
      </w:pPr>
    </w:p>
    <w:p w14:paraId="7D608AA0" w14:textId="7BB32997" w:rsidR="002565E5" w:rsidRDefault="002565E5" w:rsidP="00B9192B">
      <w:pPr>
        <w:spacing w:line="276" w:lineRule="auto"/>
        <w:jc w:val="both"/>
        <w:rPr>
          <w:bCs/>
          <w:color w:val="auto"/>
        </w:rPr>
      </w:pPr>
    </w:p>
    <w:p w14:paraId="234F7460" w14:textId="3A305DB8" w:rsidR="002565E5" w:rsidRDefault="002565E5" w:rsidP="00B9192B">
      <w:pPr>
        <w:spacing w:line="276" w:lineRule="auto"/>
        <w:jc w:val="both"/>
        <w:rPr>
          <w:bCs/>
          <w:color w:val="auto"/>
        </w:rPr>
      </w:pPr>
    </w:p>
    <w:p w14:paraId="6C882353" w14:textId="3DC00BEE" w:rsidR="002565E5" w:rsidRDefault="002565E5" w:rsidP="00B9192B">
      <w:pPr>
        <w:spacing w:line="276" w:lineRule="auto"/>
        <w:jc w:val="both"/>
        <w:rPr>
          <w:bCs/>
          <w:color w:val="auto"/>
        </w:rPr>
      </w:pPr>
    </w:p>
    <w:p w14:paraId="0B968F24" w14:textId="29FE1E36" w:rsidR="002565E5" w:rsidRDefault="002565E5" w:rsidP="00B9192B">
      <w:pPr>
        <w:spacing w:line="276" w:lineRule="auto"/>
        <w:jc w:val="both"/>
        <w:rPr>
          <w:bCs/>
          <w:color w:val="auto"/>
        </w:rPr>
      </w:pPr>
    </w:p>
    <w:p w14:paraId="14D9D80F" w14:textId="04427425" w:rsidR="002565E5" w:rsidRDefault="002565E5" w:rsidP="00B9192B">
      <w:pPr>
        <w:spacing w:line="276" w:lineRule="auto"/>
        <w:jc w:val="both"/>
        <w:rPr>
          <w:bCs/>
          <w:color w:val="auto"/>
        </w:rPr>
      </w:pPr>
    </w:p>
    <w:p w14:paraId="046E67DE" w14:textId="1A935A83" w:rsidR="002565E5" w:rsidRDefault="002565E5" w:rsidP="00B9192B">
      <w:pPr>
        <w:spacing w:line="276" w:lineRule="auto"/>
        <w:jc w:val="both"/>
        <w:rPr>
          <w:bCs/>
          <w:color w:val="auto"/>
        </w:rPr>
      </w:pPr>
    </w:p>
    <w:p w14:paraId="2204032C" w14:textId="0EFA6F93" w:rsidR="002565E5" w:rsidRDefault="002565E5" w:rsidP="00B9192B">
      <w:pPr>
        <w:spacing w:line="276" w:lineRule="auto"/>
        <w:jc w:val="both"/>
        <w:rPr>
          <w:bCs/>
          <w:color w:val="auto"/>
        </w:rPr>
      </w:pPr>
    </w:p>
    <w:p w14:paraId="389723E8" w14:textId="19495C64" w:rsidR="002565E5" w:rsidRDefault="002565E5" w:rsidP="00B9192B">
      <w:pPr>
        <w:spacing w:line="276" w:lineRule="auto"/>
        <w:jc w:val="both"/>
        <w:rPr>
          <w:bCs/>
          <w:color w:val="auto"/>
        </w:rPr>
      </w:pPr>
    </w:p>
    <w:p w14:paraId="2E6A2B64" w14:textId="3A0F649C" w:rsidR="002565E5" w:rsidRDefault="002565E5" w:rsidP="00B9192B">
      <w:pPr>
        <w:spacing w:line="276" w:lineRule="auto"/>
        <w:jc w:val="both"/>
        <w:rPr>
          <w:bCs/>
          <w:color w:val="auto"/>
        </w:rPr>
      </w:pPr>
    </w:p>
    <w:p w14:paraId="7B9380DF" w14:textId="64C3E0CC" w:rsidR="002565E5" w:rsidRDefault="002565E5" w:rsidP="00B9192B">
      <w:pPr>
        <w:spacing w:line="276" w:lineRule="auto"/>
        <w:jc w:val="both"/>
        <w:rPr>
          <w:bCs/>
          <w:color w:val="auto"/>
        </w:rPr>
      </w:pPr>
    </w:p>
    <w:p w14:paraId="4993E0A1" w14:textId="491D5741" w:rsidR="002565E5" w:rsidRDefault="002565E5" w:rsidP="00B9192B">
      <w:pPr>
        <w:spacing w:line="276" w:lineRule="auto"/>
        <w:jc w:val="both"/>
        <w:rPr>
          <w:bCs/>
          <w:color w:val="auto"/>
        </w:rPr>
      </w:pPr>
    </w:p>
    <w:p w14:paraId="05A93F7E" w14:textId="48F5874F" w:rsidR="002565E5" w:rsidRDefault="002565E5" w:rsidP="00B9192B">
      <w:pPr>
        <w:spacing w:line="276" w:lineRule="auto"/>
        <w:jc w:val="both"/>
        <w:rPr>
          <w:bCs/>
          <w:color w:val="auto"/>
        </w:rPr>
      </w:pPr>
    </w:p>
    <w:p w14:paraId="0E54C6EE" w14:textId="65605B25" w:rsidR="002565E5" w:rsidRDefault="002565E5" w:rsidP="00B9192B">
      <w:pPr>
        <w:spacing w:line="276" w:lineRule="auto"/>
        <w:jc w:val="both"/>
        <w:rPr>
          <w:bCs/>
          <w:color w:val="auto"/>
        </w:rPr>
      </w:pPr>
    </w:p>
    <w:p w14:paraId="3C958D9B" w14:textId="5066541E" w:rsidR="002565E5" w:rsidRDefault="002565E5" w:rsidP="00B9192B">
      <w:pPr>
        <w:spacing w:line="276" w:lineRule="auto"/>
        <w:jc w:val="both"/>
        <w:rPr>
          <w:bCs/>
          <w:color w:val="auto"/>
        </w:rPr>
      </w:pPr>
    </w:p>
    <w:p w14:paraId="00B5D074" w14:textId="5A0AA58A" w:rsidR="002565E5" w:rsidRDefault="002565E5" w:rsidP="00B9192B">
      <w:pPr>
        <w:spacing w:line="276" w:lineRule="auto"/>
        <w:jc w:val="both"/>
        <w:rPr>
          <w:bCs/>
          <w:color w:val="auto"/>
        </w:rPr>
      </w:pPr>
    </w:p>
    <w:p w14:paraId="657D9033" w14:textId="1D11DD81" w:rsidR="002565E5" w:rsidRDefault="002565E5" w:rsidP="00B9192B">
      <w:pPr>
        <w:spacing w:line="276" w:lineRule="auto"/>
        <w:jc w:val="both"/>
        <w:rPr>
          <w:bCs/>
          <w:color w:val="auto"/>
        </w:rPr>
      </w:pPr>
    </w:p>
    <w:p w14:paraId="516B63B2" w14:textId="1FDC8898" w:rsidR="002565E5" w:rsidRDefault="002565E5" w:rsidP="00B9192B">
      <w:pPr>
        <w:spacing w:line="276" w:lineRule="auto"/>
        <w:jc w:val="both"/>
        <w:rPr>
          <w:bCs/>
          <w:color w:val="auto"/>
        </w:rPr>
      </w:pPr>
    </w:p>
    <w:p w14:paraId="6A70FC65" w14:textId="0B8F8BFB" w:rsidR="002565E5" w:rsidRDefault="002565E5" w:rsidP="00B9192B">
      <w:pPr>
        <w:spacing w:line="276" w:lineRule="auto"/>
        <w:jc w:val="both"/>
        <w:rPr>
          <w:bCs/>
          <w:color w:val="auto"/>
        </w:rPr>
      </w:pPr>
    </w:p>
    <w:p w14:paraId="1CF9D522" w14:textId="37722EA0" w:rsidR="002565E5" w:rsidRDefault="002565E5" w:rsidP="00B9192B">
      <w:pPr>
        <w:spacing w:line="276" w:lineRule="auto"/>
        <w:jc w:val="both"/>
        <w:rPr>
          <w:bCs/>
          <w:color w:val="auto"/>
        </w:rPr>
      </w:pPr>
    </w:p>
    <w:p w14:paraId="32738F96" w14:textId="165830B5" w:rsidR="002565E5" w:rsidRDefault="002565E5" w:rsidP="00B9192B">
      <w:pPr>
        <w:spacing w:line="276" w:lineRule="auto"/>
        <w:jc w:val="both"/>
        <w:rPr>
          <w:bCs/>
          <w:color w:val="auto"/>
        </w:rPr>
      </w:pPr>
    </w:p>
    <w:p w14:paraId="5051409B" w14:textId="582864A1" w:rsidR="002565E5" w:rsidRDefault="002565E5" w:rsidP="00B9192B">
      <w:pPr>
        <w:spacing w:line="276" w:lineRule="auto"/>
        <w:jc w:val="both"/>
        <w:rPr>
          <w:bCs/>
          <w:color w:val="auto"/>
        </w:rPr>
      </w:pPr>
    </w:p>
    <w:p w14:paraId="20A96B07" w14:textId="1E7BACA8" w:rsidR="002565E5" w:rsidRDefault="002565E5" w:rsidP="00B9192B">
      <w:pPr>
        <w:spacing w:line="276" w:lineRule="auto"/>
        <w:jc w:val="both"/>
        <w:rPr>
          <w:bCs/>
          <w:color w:val="auto"/>
        </w:rPr>
      </w:pPr>
    </w:p>
    <w:p w14:paraId="099B7CF4" w14:textId="2D1560E7" w:rsidR="002565E5" w:rsidRDefault="002565E5" w:rsidP="00B9192B">
      <w:pPr>
        <w:spacing w:line="276" w:lineRule="auto"/>
        <w:jc w:val="both"/>
        <w:rPr>
          <w:bCs/>
          <w:color w:val="auto"/>
        </w:rPr>
      </w:pPr>
    </w:p>
    <w:p w14:paraId="2833439A" w14:textId="51B541F0" w:rsidR="002565E5" w:rsidRDefault="002565E5" w:rsidP="00B9192B">
      <w:pPr>
        <w:spacing w:line="276" w:lineRule="auto"/>
        <w:jc w:val="both"/>
        <w:rPr>
          <w:bCs/>
          <w:color w:val="auto"/>
        </w:rPr>
      </w:pPr>
    </w:p>
    <w:p w14:paraId="31AF699B" w14:textId="31733BD9" w:rsidR="002565E5" w:rsidRDefault="002565E5" w:rsidP="00B9192B">
      <w:pPr>
        <w:spacing w:line="276" w:lineRule="auto"/>
        <w:jc w:val="both"/>
        <w:rPr>
          <w:bCs/>
          <w:color w:val="auto"/>
        </w:rPr>
      </w:pPr>
    </w:p>
    <w:p w14:paraId="2CCBB3D3" w14:textId="1DBE5DC7" w:rsidR="002565E5" w:rsidRDefault="002565E5" w:rsidP="00B9192B">
      <w:pPr>
        <w:spacing w:line="276" w:lineRule="auto"/>
        <w:jc w:val="both"/>
        <w:rPr>
          <w:bCs/>
          <w:color w:val="auto"/>
        </w:rPr>
      </w:pPr>
    </w:p>
    <w:p w14:paraId="2B2050A5" w14:textId="11C28A02" w:rsidR="002565E5" w:rsidRDefault="002565E5" w:rsidP="00B9192B">
      <w:pPr>
        <w:spacing w:line="276" w:lineRule="auto"/>
        <w:jc w:val="both"/>
        <w:rPr>
          <w:bCs/>
          <w:color w:val="auto"/>
        </w:rPr>
      </w:pPr>
    </w:p>
    <w:p w14:paraId="6F352DD0" w14:textId="662B8284" w:rsidR="002565E5" w:rsidRDefault="002565E5" w:rsidP="00B9192B">
      <w:pPr>
        <w:spacing w:line="276" w:lineRule="auto"/>
        <w:jc w:val="both"/>
        <w:rPr>
          <w:bCs/>
          <w:color w:val="auto"/>
        </w:rPr>
      </w:pPr>
    </w:p>
    <w:p w14:paraId="2E3AE8D5" w14:textId="2502F5EB" w:rsidR="002565E5" w:rsidRDefault="002565E5" w:rsidP="00B9192B">
      <w:pPr>
        <w:spacing w:line="276" w:lineRule="auto"/>
        <w:jc w:val="both"/>
        <w:rPr>
          <w:bCs/>
          <w:color w:val="auto"/>
        </w:rPr>
      </w:pPr>
    </w:p>
    <w:p w14:paraId="7DA0F73C" w14:textId="2339A1D9" w:rsidR="002565E5" w:rsidRDefault="002565E5" w:rsidP="00B9192B">
      <w:pPr>
        <w:spacing w:line="276" w:lineRule="auto"/>
        <w:jc w:val="both"/>
        <w:rPr>
          <w:bCs/>
          <w:color w:val="auto"/>
        </w:rPr>
      </w:pPr>
    </w:p>
    <w:p w14:paraId="7502CEC8" w14:textId="07C3BD67" w:rsidR="002565E5" w:rsidRDefault="002565E5" w:rsidP="00B9192B">
      <w:pPr>
        <w:spacing w:line="276" w:lineRule="auto"/>
        <w:jc w:val="both"/>
        <w:rPr>
          <w:bCs/>
          <w:color w:val="auto"/>
        </w:rPr>
      </w:pPr>
    </w:p>
    <w:p w14:paraId="7B45DDE0" w14:textId="425DC2D3" w:rsidR="002565E5" w:rsidRDefault="002565E5" w:rsidP="00B9192B">
      <w:pPr>
        <w:spacing w:line="276" w:lineRule="auto"/>
        <w:jc w:val="both"/>
        <w:rPr>
          <w:bCs/>
          <w:color w:val="auto"/>
        </w:rPr>
      </w:pPr>
    </w:p>
    <w:p w14:paraId="2207FA96" w14:textId="27250F7B" w:rsidR="002565E5" w:rsidRDefault="002565E5" w:rsidP="00B9192B">
      <w:pPr>
        <w:spacing w:line="276" w:lineRule="auto"/>
        <w:jc w:val="both"/>
        <w:rPr>
          <w:bCs/>
          <w:color w:val="auto"/>
        </w:rPr>
      </w:pPr>
    </w:p>
    <w:p w14:paraId="43D7273B" w14:textId="77777777" w:rsidR="002565E5" w:rsidRDefault="002565E5" w:rsidP="00B9192B">
      <w:pPr>
        <w:spacing w:line="276" w:lineRule="auto"/>
        <w:jc w:val="both"/>
        <w:rPr>
          <w:bCs/>
          <w:color w:val="auto"/>
        </w:rPr>
      </w:pPr>
    </w:p>
    <w:p w14:paraId="159C451B" w14:textId="21CED06B" w:rsidR="002565E5" w:rsidRDefault="002565E5" w:rsidP="00B9192B">
      <w:pPr>
        <w:spacing w:line="276" w:lineRule="auto"/>
        <w:jc w:val="both"/>
        <w:rPr>
          <w:bCs/>
          <w:color w:val="auto"/>
        </w:rPr>
      </w:pPr>
    </w:p>
    <w:p w14:paraId="161E5664" w14:textId="24E4F2AD" w:rsidR="002C4155" w:rsidRDefault="002C4155" w:rsidP="00B9192B">
      <w:pPr>
        <w:spacing w:line="276" w:lineRule="auto"/>
        <w:jc w:val="both"/>
        <w:rPr>
          <w:bCs/>
          <w:color w:val="auto"/>
        </w:rPr>
      </w:pPr>
    </w:p>
    <w:p w14:paraId="7E3EA119" w14:textId="77777777" w:rsidR="002C4155" w:rsidRDefault="002C4155" w:rsidP="00B9192B">
      <w:pPr>
        <w:spacing w:line="276" w:lineRule="auto"/>
        <w:jc w:val="both"/>
        <w:rPr>
          <w:bCs/>
          <w:color w:val="auto"/>
        </w:rPr>
      </w:pPr>
    </w:p>
    <w:p w14:paraId="61D017A0" w14:textId="07273171" w:rsidR="0048692A" w:rsidRDefault="0048692A" w:rsidP="002565E5">
      <w:pPr>
        <w:jc w:val="both"/>
        <w:rPr>
          <w:rStyle w:val="iadne"/>
        </w:rPr>
      </w:pPr>
    </w:p>
    <w:p w14:paraId="05A06723" w14:textId="75A16E32" w:rsidR="0048692A" w:rsidRDefault="0048692A" w:rsidP="002565E5">
      <w:pPr>
        <w:jc w:val="both"/>
        <w:rPr>
          <w:rStyle w:val="iadne"/>
        </w:rPr>
      </w:pPr>
    </w:p>
    <w:p w14:paraId="47B833A6" w14:textId="17AE3D04" w:rsidR="002565E5" w:rsidRDefault="002565E5" w:rsidP="0054295A">
      <w:pPr>
        <w:pStyle w:val="Nadpis1"/>
        <w:numPr>
          <w:ilvl w:val="0"/>
          <w:numId w:val="30"/>
        </w:numPr>
        <w:rPr>
          <w:sz w:val="22"/>
          <w:szCs w:val="22"/>
        </w:rPr>
      </w:pPr>
      <w:bookmarkStart w:id="487" w:name="_Toc56587637"/>
      <w:r>
        <w:rPr>
          <w:sz w:val="22"/>
          <w:szCs w:val="22"/>
        </w:rPr>
        <w:lastRenderedPageBreak/>
        <w:t>Prílohy k súťažným podkladom</w:t>
      </w:r>
      <w:bookmarkEnd w:id="487"/>
    </w:p>
    <w:p w14:paraId="4236B485" w14:textId="1852CA9B" w:rsidR="002565E5" w:rsidRDefault="002565E5" w:rsidP="00E3251A">
      <w:pPr>
        <w:jc w:val="both"/>
        <w:rPr>
          <w:b/>
          <w:bCs/>
        </w:rPr>
      </w:pPr>
    </w:p>
    <w:p w14:paraId="33E125A1" w14:textId="49DB4E2F" w:rsidR="00E40E26" w:rsidRPr="00CF051C" w:rsidRDefault="0048692A" w:rsidP="005B7A8E">
      <w:pPr>
        <w:jc w:val="both"/>
      </w:pPr>
      <w:r w:rsidRPr="00CF051C">
        <w:t>Cestovný poriadok platný v roku 2020</w:t>
      </w:r>
    </w:p>
    <w:sectPr w:rsidR="00E40E26" w:rsidRPr="00CF051C">
      <w:headerReference w:type="default" r:id="rId14"/>
      <w:pgSz w:w="11900" w:h="16840"/>
      <w:pgMar w:top="993" w:right="1274" w:bottom="1135" w:left="1418" w:header="284"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D9EA2" w14:textId="77777777" w:rsidR="00B92044" w:rsidRDefault="00B92044">
      <w:r>
        <w:separator/>
      </w:r>
    </w:p>
  </w:endnote>
  <w:endnote w:type="continuationSeparator" w:id="0">
    <w:p w14:paraId="3F2774E9" w14:textId="77777777" w:rsidR="00B92044" w:rsidRDefault="00B92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4CA52" w14:textId="67ABDF26" w:rsidR="00AC349A" w:rsidRDefault="00AC349A">
    <w:pPr>
      <w:pStyle w:val="Pta"/>
    </w:pPr>
    <w:r>
      <w:tab/>
    </w:r>
    <w:r>
      <w:tab/>
      <w:t xml:space="preserve">Strana </w:t>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FED1E" w14:textId="5A8B89D8" w:rsidR="00AC349A" w:rsidRDefault="00AC349A" w:rsidP="00BF7760">
    <w:pPr>
      <w:pStyle w:val="Pta"/>
      <w:tabs>
        <w:tab w:val="center" w:pos="4603"/>
        <w:tab w:val="right" w:pos="9206"/>
      </w:tabs>
    </w:pPr>
    <w:r>
      <w:tab/>
    </w:r>
    <w:r w:rsidR="009623AC">
      <w:t>Trn</w:t>
    </w:r>
    <w:r>
      <w:t xml:space="preserve">ava, </w:t>
    </w:r>
    <w:del w:id="360" w:author="JUDr. Radoslav Bazala" w:date="2020-11-20T11:51:00Z">
      <w:r w:rsidR="009623AC" w:rsidDel="00C51430">
        <w:delText>jún</w:delText>
      </w:r>
    </w:del>
    <w:ins w:id="361" w:author="JUDr. Radoslav Bazala" w:date="2020-11-20T11:52:00Z">
      <w:r w:rsidR="00C51430">
        <w:t xml:space="preserve"> november</w:t>
      </w:r>
    </w:ins>
    <w:r>
      <w:t xml:space="preserve"> 20</w:t>
    </w:r>
    <w:r w:rsidR="009623AC">
      <w:t>20</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62D823" w14:textId="77777777" w:rsidR="00B92044" w:rsidRDefault="00B92044">
      <w:r>
        <w:separator/>
      </w:r>
    </w:p>
  </w:footnote>
  <w:footnote w:type="continuationSeparator" w:id="0">
    <w:p w14:paraId="2C457ABC" w14:textId="77777777" w:rsidR="00B92044" w:rsidRDefault="00B92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78D02" w14:textId="24EA7AE4" w:rsidR="00AC349A" w:rsidRDefault="00AC349A">
    <w:pPr>
      <w:pStyle w:val="Hlavika"/>
    </w:pPr>
    <w:r>
      <w:rPr>
        <w:rFonts w:cs="Arial"/>
        <w:b/>
        <w:noProof/>
      </w:rPr>
      <w:drawing>
        <wp:inline distT="0" distB="0" distL="0" distR="0" wp14:anchorId="630ECAC2" wp14:editId="49855E0D">
          <wp:extent cx="457200" cy="524145"/>
          <wp:effectExtent l="0" t="0" r="0" b="9525"/>
          <wp:docPr id="3" name="Obrázok 3" descr="malý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ý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396" cy="531249"/>
                  </a:xfrm>
                  <a:prstGeom prst="rect">
                    <a:avLst/>
                  </a:prstGeom>
                  <a:noFill/>
                  <a:ln>
                    <a:noFill/>
                  </a:ln>
                </pic:spPr>
              </pic:pic>
            </a:graphicData>
          </a:graphic>
        </wp:inline>
      </w:drawing>
    </w:r>
    <w:r>
      <w:t xml:space="preserve"> </w:t>
    </w:r>
    <w:r>
      <w:tab/>
    </w:r>
  </w:p>
  <w:p w14:paraId="3AE0F4DB" w14:textId="77777777" w:rsidR="00AC349A" w:rsidRDefault="00AC349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51088" w14:textId="77777777" w:rsidR="00AC349A" w:rsidRDefault="00AC349A">
    <w:pPr>
      <w:pStyle w:val="Hlavikaapt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7882"/>
    <w:multiLevelType w:val="hybridMultilevel"/>
    <w:tmpl w:val="9B3AA998"/>
    <w:lvl w:ilvl="0" w:tplc="99D4CB8E">
      <w:start w:val="1"/>
      <w:numFmt w:val="decimal"/>
      <w:lvlText w:val="5.6.%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BFE37F7"/>
    <w:multiLevelType w:val="multilevel"/>
    <w:tmpl w:val="A344F6DA"/>
    <w:styleLink w:val="Importovantl20"/>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1C85EAA"/>
    <w:multiLevelType w:val="multilevel"/>
    <w:tmpl w:val="9E361066"/>
    <w:styleLink w:val="Importovantl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4"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5"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6"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7"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098"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39"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57B3B31"/>
    <w:multiLevelType w:val="multilevel"/>
    <w:tmpl w:val="71E49C9E"/>
    <w:styleLink w:val="Importovantl6"/>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5"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9"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101"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4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D893524"/>
    <w:multiLevelType w:val="hybridMultilevel"/>
    <w:tmpl w:val="AAB21FC4"/>
    <w:styleLink w:val="Importovantl16"/>
    <w:lvl w:ilvl="0" w:tplc="F2B258AE">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921A9E0E">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F906164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3538338A">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ABA20C6A">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9766CD6C">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5DE452DC">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2752F290">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406849D6">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EC235ED"/>
    <w:multiLevelType w:val="multilevel"/>
    <w:tmpl w:val="9DA44260"/>
    <w:styleLink w:val="Importovantl1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6" w15:restartNumberingAfterBreak="0">
    <w:nsid w:val="2AF065DD"/>
    <w:multiLevelType w:val="hybridMultilevel"/>
    <w:tmpl w:val="2C9CA1A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 w15:restartNumberingAfterBreak="0">
    <w:nsid w:val="31745F36"/>
    <w:multiLevelType w:val="multilevel"/>
    <w:tmpl w:val="7C962284"/>
    <w:styleLink w:val="Importovantl13"/>
    <w:lvl w:ilvl="0">
      <w:start w:val="1"/>
      <w:numFmt w:val="decimal"/>
      <w:lvlText w:val="%1."/>
      <w:lvlJc w:val="left"/>
      <w:pPr>
        <w:tabs>
          <w:tab w:val="left" w:pos="969"/>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969"/>
        </w:tabs>
        <w:ind w:left="968" w:hanging="85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1535"/>
        </w:tabs>
        <w:ind w:left="201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50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98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47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95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43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7046152"/>
    <w:multiLevelType w:val="hybridMultilevel"/>
    <w:tmpl w:val="975C097C"/>
    <w:lvl w:ilvl="0" w:tplc="1C5693AA">
      <w:start w:val="4"/>
      <w:numFmt w:val="decimal"/>
      <w:lvlText w:val="1.%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6B27F1"/>
    <w:multiLevelType w:val="multilevel"/>
    <w:tmpl w:val="007E3EB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2B50AB"/>
    <w:multiLevelType w:val="hybridMultilevel"/>
    <w:tmpl w:val="C6B250FE"/>
    <w:styleLink w:val="Importovantl24"/>
    <w:lvl w:ilvl="0" w:tplc="89A4D770">
      <w:start w:val="1"/>
      <w:numFmt w:val="bullet"/>
      <w:lvlText w:val="-"/>
      <w:lvlJc w:val="left"/>
      <w:pPr>
        <w:tabs>
          <w:tab w:val="left" w:pos="1423"/>
        </w:tabs>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C84B06E">
      <w:start w:val="1"/>
      <w:numFmt w:val="bullet"/>
      <w:lvlText w:val="o"/>
      <w:lvlJc w:val="left"/>
      <w:pPr>
        <w:tabs>
          <w:tab w:val="left" w:pos="1423"/>
        </w:tabs>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5890D2">
      <w:start w:val="1"/>
      <w:numFmt w:val="bullet"/>
      <w:lvlText w:val="▪"/>
      <w:lvlJc w:val="left"/>
      <w:pPr>
        <w:tabs>
          <w:tab w:val="left" w:pos="1423"/>
        </w:tabs>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7C26C74">
      <w:start w:val="1"/>
      <w:numFmt w:val="bullet"/>
      <w:lvlText w:val="·"/>
      <w:lvlJc w:val="left"/>
      <w:pPr>
        <w:tabs>
          <w:tab w:val="left" w:pos="1423"/>
        </w:tabs>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80A8B2">
      <w:start w:val="1"/>
      <w:numFmt w:val="bullet"/>
      <w:lvlText w:val="o"/>
      <w:lvlJc w:val="left"/>
      <w:pPr>
        <w:tabs>
          <w:tab w:val="left" w:pos="1423"/>
        </w:tabs>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6CCEB0">
      <w:start w:val="1"/>
      <w:numFmt w:val="bullet"/>
      <w:lvlText w:val="▪"/>
      <w:lvlJc w:val="left"/>
      <w:pPr>
        <w:tabs>
          <w:tab w:val="left" w:pos="1423"/>
        </w:tabs>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68480A">
      <w:start w:val="1"/>
      <w:numFmt w:val="bullet"/>
      <w:lvlText w:val="·"/>
      <w:lvlJc w:val="left"/>
      <w:pPr>
        <w:tabs>
          <w:tab w:val="left" w:pos="1423"/>
        </w:tabs>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00E2988">
      <w:start w:val="1"/>
      <w:numFmt w:val="bullet"/>
      <w:lvlText w:val="o"/>
      <w:lvlJc w:val="left"/>
      <w:pPr>
        <w:tabs>
          <w:tab w:val="left" w:pos="1423"/>
        </w:tabs>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E02FA2">
      <w:start w:val="1"/>
      <w:numFmt w:val="bullet"/>
      <w:lvlText w:val="▪"/>
      <w:lvlJc w:val="left"/>
      <w:pPr>
        <w:tabs>
          <w:tab w:val="left" w:pos="1423"/>
        </w:tabs>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133078F"/>
    <w:multiLevelType w:val="hybridMultilevel"/>
    <w:tmpl w:val="3D320DF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2" w15:restartNumberingAfterBreak="0">
    <w:nsid w:val="41AD5177"/>
    <w:multiLevelType w:val="multilevel"/>
    <w:tmpl w:val="7B5E63EC"/>
    <w:styleLink w:val="Importovantl22"/>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4095F25"/>
    <w:multiLevelType w:val="hybridMultilevel"/>
    <w:tmpl w:val="494EAF2A"/>
    <w:numStyleLink w:val="Importovantl4"/>
  </w:abstractNum>
  <w:abstractNum w:abstractNumId="14" w15:restartNumberingAfterBreak="0">
    <w:nsid w:val="46166D84"/>
    <w:multiLevelType w:val="multilevel"/>
    <w:tmpl w:val="B39265F6"/>
    <w:styleLink w:val="Importovantl1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492F4D5C"/>
    <w:multiLevelType w:val="multilevel"/>
    <w:tmpl w:val="35464E76"/>
    <w:styleLink w:val="Importovantl11"/>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9590FF0"/>
    <w:multiLevelType w:val="multilevel"/>
    <w:tmpl w:val="9C5CEDDE"/>
    <w:styleLink w:val="Importovantl21"/>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AAC7B65"/>
    <w:multiLevelType w:val="multilevel"/>
    <w:tmpl w:val="FC4A37A4"/>
    <w:styleLink w:val="Importovantl1"/>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BA77F62"/>
    <w:multiLevelType w:val="hybridMultilevel"/>
    <w:tmpl w:val="6494E4DC"/>
    <w:styleLink w:val="Importovantl27"/>
    <w:lvl w:ilvl="0" w:tplc="6C72D14C">
      <w:start w:val="1"/>
      <w:numFmt w:val="bullet"/>
      <w:lvlText w:val="-"/>
      <w:lvlJc w:val="left"/>
      <w:pPr>
        <w:ind w:left="106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59A4650">
      <w:start w:val="1"/>
      <w:numFmt w:val="bullet"/>
      <w:lvlText w:val="o"/>
      <w:lvlJc w:val="left"/>
      <w:pPr>
        <w:ind w:left="1782" w:hanging="35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AC3C04">
      <w:start w:val="1"/>
      <w:numFmt w:val="bullet"/>
      <w:lvlText w:val="▪"/>
      <w:lvlJc w:val="left"/>
      <w:pPr>
        <w:ind w:left="2497" w:hanging="3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F421954">
      <w:start w:val="1"/>
      <w:numFmt w:val="bullet"/>
      <w:lvlText w:val="•"/>
      <w:lvlJc w:val="left"/>
      <w:pPr>
        <w:ind w:left="32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8AA702C">
      <w:start w:val="1"/>
      <w:numFmt w:val="bullet"/>
      <w:lvlText w:val="o"/>
      <w:lvlJc w:val="left"/>
      <w:pPr>
        <w:ind w:left="395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2CA1CC4">
      <w:start w:val="1"/>
      <w:numFmt w:val="bullet"/>
      <w:lvlText w:val="▪"/>
      <w:lvlJc w:val="left"/>
      <w:pPr>
        <w:ind w:left="467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6E44018">
      <w:start w:val="1"/>
      <w:numFmt w:val="bullet"/>
      <w:lvlText w:val="•"/>
      <w:lvlJc w:val="left"/>
      <w:pPr>
        <w:ind w:left="539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6FCBBAA">
      <w:start w:val="1"/>
      <w:numFmt w:val="bullet"/>
      <w:lvlText w:val="o"/>
      <w:lvlJc w:val="left"/>
      <w:pPr>
        <w:ind w:left="611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EEAA084">
      <w:start w:val="1"/>
      <w:numFmt w:val="bullet"/>
      <w:lvlText w:val="▪"/>
      <w:lvlJc w:val="left"/>
      <w:pPr>
        <w:ind w:left="68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5165545B"/>
    <w:multiLevelType w:val="multilevel"/>
    <w:tmpl w:val="9858ECDC"/>
    <w:styleLink w:val="Importovantl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546870AD"/>
    <w:multiLevelType w:val="hybridMultilevel"/>
    <w:tmpl w:val="502C3606"/>
    <w:numStyleLink w:val="Importovantl23"/>
  </w:abstractNum>
  <w:abstractNum w:abstractNumId="21" w15:restartNumberingAfterBreak="0">
    <w:nsid w:val="57A92BB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7D01AC0"/>
    <w:multiLevelType w:val="multilevel"/>
    <w:tmpl w:val="2DF8E57C"/>
    <w:styleLink w:val="Importovantl1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403"/>
        </w:tabs>
        <w:ind w:left="140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403"/>
        </w:tabs>
        <w:ind w:left="174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403"/>
        </w:tabs>
        <w:ind w:left="208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403"/>
        </w:tabs>
        <w:ind w:left="242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403"/>
        </w:tabs>
        <w:ind w:left="27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403"/>
        </w:tabs>
        <w:ind w:left="3107"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403"/>
        </w:tabs>
        <w:ind w:left="34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8EB0548"/>
    <w:multiLevelType w:val="multilevel"/>
    <w:tmpl w:val="83467CD4"/>
    <w:styleLink w:val="Importovantl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394"/>
        </w:tabs>
        <w:ind w:left="139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394"/>
        </w:tabs>
        <w:ind w:left="173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394"/>
        </w:tabs>
        <w:ind w:left="20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394"/>
        </w:tabs>
        <w:ind w:left="240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394"/>
        </w:tabs>
        <w:ind w:left="273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394"/>
        </w:tabs>
        <w:ind w:left="30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394"/>
        </w:tabs>
        <w:ind w:left="341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AB04EDF"/>
    <w:multiLevelType w:val="multilevel"/>
    <w:tmpl w:val="C40C92AC"/>
    <w:lvl w:ilvl="0">
      <w:start w:val="1"/>
      <w:numFmt w:val="upperLetter"/>
      <w:lvlText w:val="%1."/>
      <w:lvlJc w:val="left"/>
      <w:pPr>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sz w:val="22"/>
        <w:szCs w:val="22"/>
        <w:highlight w:val="none"/>
        <w:vertAlign w:val="baseline"/>
      </w:rPr>
    </w:lvl>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1423"/>
          <w:tab w:val="left" w:pos="1780"/>
          <w:tab w:val="left" w:pos="2138"/>
          <w:tab w:val="left" w:pos="2495"/>
          <w:tab w:val="left" w:pos="2852"/>
        </w:tabs>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AE55473"/>
    <w:multiLevelType w:val="hybridMultilevel"/>
    <w:tmpl w:val="E9ECAB7C"/>
    <w:lvl w:ilvl="0" w:tplc="48E04F70">
      <w:start w:val="1"/>
      <w:numFmt w:val="decimal"/>
      <w:lvlText w:val="5.4.%1"/>
      <w:lvlJc w:val="left"/>
      <w:pPr>
        <w:ind w:left="1429" w:hanging="360"/>
      </w:pPr>
      <w:rPr>
        <w:rFonts w:hint="default"/>
        <w:b w:val="0"/>
        <w:bCs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5B8A7A93"/>
    <w:multiLevelType w:val="hybridMultilevel"/>
    <w:tmpl w:val="7B7C9FF0"/>
    <w:styleLink w:val="Importovantl5"/>
    <w:lvl w:ilvl="0" w:tplc="214EFFE2">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1384069A">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949E1E1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C9601A74">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219A67F4">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768652D8">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85384092">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799606DE">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CFF8DEFA">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D75130C"/>
    <w:multiLevelType w:val="multilevel"/>
    <w:tmpl w:val="BC52434A"/>
    <w:styleLink w:val="Importovantl14"/>
    <w:lvl w:ilvl="0">
      <w:start w:val="1"/>
      <w:numFmt w:val="decimal"/>
      <w:lvlText w:val="%1."/>
      <w:lvlJc w:val="left"/>
      <w:pPr>
        <w:tabs>
          <w:tab w:val="left" w:pos="837"/>
        </w:tabs>
        <w:ind w:left="709" w:hanging="53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37"/>
        </w:tabs>
        <w:ind w:left="770" w:hanging="6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1"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5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6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6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39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F574691"/>
    <w:multiLevelType w:val="hybridMultilevel"/>
    <w:tmpl w:val="FA1CAC02"/>
    <w:lvl w:ilvl="0" w:tplc="31607F78">
      <w:start w:val="1"/>
      <w:numFmt w:val="decimal"/>
      <w:lvlText w:val="3.1.%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FCD7609"/>
    <w:multiLevelType w:val="hybridMultilevel"/>
    <w:tmpl w:val="F6E2D4AA"/>
    <w:styleLink w:val="Importovantl26"/>
    <w:lvl w:ilvl="0" w:tplc="07E67278">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C2B1A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74209E4">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982D4F8">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CC2E9D6">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7D83524">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5E64922">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98C5CDE">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0D6E41C">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607D65F4"/>
    <w:multiLevelType w:val="multilevel"/>
    <w:tmpl w:val="CEDEA956"/>
    <w:styleLink w:val="Importovantl15"/>
    <w:lvl w:ilvl="0">
      <w:start w:val="1"/>
      <w:numFmt w:val="decimal"/>
      <w:lvlText w:val="%1."/>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268" w:hanging="85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4.%5."/>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4.%5.%6."/>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4.%5.%6.%7."/>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4.%5.%6.%7.%8."/>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4.%5.%6.%7.%8.%9."/>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5221D47"/>
    <w:multiLevelType w:val="hybridMultilevel"/>
    <w:tmpl w:val="8CEE32AC"/>
    <w:lvl w:ilvl="0" w:tplc="75047702">
      <w:start w:val="1"/>
      <w:numFmt w:val="decimal"/>
      <w:lvlText w:val="5.5.%1"/>
      <w:lvlJc w:val="left"/>
      <w:pPr>
        <w:ind w:left="3938"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B1838E9"/>
    <w:multiLevelType w:val="multilevel"/>
    <w:tmpl w:val="B7A23280"/>
    <w:styleLink w:val="Importovantl12"/>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5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70"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8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9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00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1D418B6"/>
    <w:multiLevelType w:val="hybridMultilevel"/>
    <w:tmpl w:val="502C3606"/>
    <w:styleLink w:val="Importovantl23"/>
    <w:lvl w:ilvl="0" w:tplc="D1F2BF66">
      <w:start w:val="1"/>
      <w:numFmt w:val="bullet"/>
      <w:lvlText w:val="●"/>
      <w:lvlJc w:val="left"/>
      <w:pPr>
        <w:tabs>
          <w:tab w:val="left" w:pos="2138"/>
          <w:tab w:val="left" w:pos="2880"/>
          <w:tab w:val="left" w:pos="4500"/>
        </w:tabs>
        <w:ind w:left="3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BBA89C8">
      <w:start w:val="1"/>
      <w:numFmt w:val="bullet"/>
      <w:lvlText w:val="●"/>
      <w:lvlJc w:val="left"/>
      <w:pPr>
        <w:tabs>
          <w:tab w:val="left" w:pos="2138"/>
          <w:tab w:val="left" w:pos="2880"/>
          <w:tab w:val="left" w:pos="4500"/>
        </w:tabs>
        <w:ind w:left="10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36E67D38">
      <w:start w:val="1"/>
      <w:numFmt w:val="bullet"/>
      <w:lvlText w:val="●"/>
      <w:lvlJc w:val="left"/>
      <w:pPr>
        <w:tabs>
          <w:tab w:val="left" w:pos="2138"/>
          <w:tab w:val="left" w:pos="2880"/>
          <w:tab w:val="left" w:pos="4500"/>
        </w:tabs>
        <w:ind w:left="17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405EBE58">
      <w:start w:val="1"/>
      <w:numFmt w:val="bullet"/>
      <w:lvlText w:val="●"/>
      <w:lvlJc w:val="left"/>
      <w:pPr>
        <w:tabs>
          <w:tab w:val="left" w:pos="2138"/>
          <w:tab w:val="left" w:pos="2880"/>
          <w:tab w:val="left" w:pos="4500"/>
        </w:tabs>
        <w:ind w:left="25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D95883C4">
      <w:start w:val="1"/>
      <w:numFmt w:val="bullet"/>
      <w:lvlText w:val="●"/>
      <w:lvlJc w:val="left"/>
      <w:pPr>
        <w:tabs>
          <w:tab w:val="left" w:pos="2138"/>
          <w:tab w:val="left" w:pos="2880"/>
          <w:tab w:val="left" w:pos="4500"/>
        </w:tabs>
        <w:ind w:left="323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9DEAB38C">
      <w:start w:val="1"/>
      <w:numFmt w:val="bullet"/>
      <w:lvlText w:val="●"/>
      <w:lvlJc w:val="left"/>
      <w:pPr>
        <w:tabs>
          <w:tab w:val="left" w:pos="2138"/>
          <w:tab w:val="left" w:pos="2880"/>
          <w:tab w:val="left" w:pos="4500"/>
        </w:tabs>
        <w:ind w:left="39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A75A9860">
      <w:start w:val="1"/>
      <w:numFmt w:val="bullet"/>
      <w:lvlText w:val="●"/>
      <w:lvlJc w:val="left"/>
      <w:pPr>
        <w:tabs>
          <w:tab w:val="left" w:pos="2138"/>
          <w:tab w:val="left" w:pos="2880"/>
        </w:tabs>
        <w:ind w:left="46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3500AEB4">
      <w:start w:val="1"/>
      <w:numFmt w:val="bullet"/>
      <w:lvlText w:val="●"/>
      <w:lvlJc w:val="left"/>
      <w:pPr>
        <w:tabs>
          <w:tab w:val="left" w:pos="2138"/>
          <w:tab w:val="left" w:pos="2880"/>
          <w:tab w:val="left" w:pos="4500"/>
        </w:tabs>
        <w:ind w:left="53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D444AB08">
      <w:start w:val="1"/>
      <w:numFmt w:val="bullet"/>
      <w:lvlText w:val="●"/>
      <w:lvlJc w:val="left"/>
      <w:pPr>
        <w:tabs>
          <w:tab w:val="left" w:pos="2138"/>
          <w:tab w:val="left" w:pos="2880"/>
          <w:tab w:val="left" w:pos="4500"/>
        </w:tabs>
        <w:ind w:left="61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9B43565"/>
    <w:multiLevelType w:val="hybridMultilevel"/>
    <w:tmpl w:val="494EAF2A"/>
    <w:styleLink w:val="Importovantl4"/>
    <w:lvl w:ilvl="0" w:tplc="787249C6">
      <w:start w:val="1"/>
      <w:numFmt w:val="lowerLetter"/>
      <w:lvlText w:val="%1)"/>
      <w:lvlJc w:val="left"/>
      <w:pPr>
        <w:tabs>
          <w:tab w:val="left" w:pos="709"/>
          <w:tab w:val="left" w:pos="1066"/>
          <w:tab w:val="left" w:pos="1423"/>
        </w:tabs>
        <w:ind w:left="1780" w:hanging="355"/>
      </w:pPr>
      <w:rPr>
        <w:rFonts w:hAnsi="Arial Unicode MS"/>
        <w:caps w:val="0"/>
        <w:smallCaps w:val="0"/>
        <w:strike w:val="0"/>
        <w:dstrike w:val="0"/>
        <w:outline w:val="0"/>
        <w:emboss w:val="0"/>
        <w:imprint w:val="0"/>
        <w:spacing w:val="0"/>
        <w:w w:val="100"/>
        <w:kern w:val="0"/>
        <w:position w:val="0"/>
        <w:highlight w:val="none"/>
        <w:vertAlign w:val="baseline"/>
      </w:rPr>
    </w:lvl>
    <w:lvl w:ilvl="1" w:tplc="80D8561E">
      <w:start w:val="1"/>
      <w:numFmt w:val="lowerLetter"/>
      <w:lvlText w:val="%2."/>
      <w:lvlJc w:val="left"/>
      <w:pPr>
        <w:tabs>
          <w:tab w:val="left" w:pos="709"/>
          <w:tab w:val="left" w:pos="1066"/>
          <w:tab w:val="left" w:pos="1423"/>
        </w:tabs>
        <w:ind w:left="2495" w:hanging="350"/>
      </w:pPr>
      <w:rPr>
        <w:rFonts w:hAnsi="Arial Unicode MS"/>
        <w:caps w:val="0"/>
        <w:smallCaps w:val="0"/>
        <w:strike w:val="0"/>
        <w:dstrike w:val="0"/>
        <w:outline w:val="0"/>
        <w:emboss w:val="0"/>
        <w:imprint w:val="0"/>
        <w:spacing w:val="0"/>
        <w:w w:val="100"/>
        <w:kern w:val="0"/>
        <w:position w:val="0"/>
        <w:highlight w:val="none"/>
        <w:vertAlign w:val="baseline"/>
      </w:rPr>
    </w:lvl>
    <w:lvl w:ilvl="2" w:tplc="3BDCE996">
      <w:start w:val="1"/>
      <w:numFmt w:val="lowerRoman"/>
      <w:lvlText w:val="%3."/>
      <w:lvlJc w:val="left"/>
      <w:pPr>
        <w:tabs>
          <w:tab w:val="left" w:pos="709"/>
          <w:tab w:val="left" w:pos="1066"/>
          <w:tab w:val="left" w:pos="1423"/>
        </w:tabs>
        <w:ind w:left="3225"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94AA8C0">
      <w:start w:val="1"/>
      <w:numFmt w:val="decimal"/>
      <w:lvlText w:val="%4."/>
      <w:lvlJc w:val="left"/>
      <w:pPr>
        <w:tabs>
          <w:tab w:val="left" w:pos="709"/>
          <w:tab w:val="left" w:pos="1066"/>
          <w:tab w:val="left" w:pos="1423"/>
        </w:tabs>
        <w:ind w:left="3945"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FE79A4">
      <w:start w:val="1"/>
      <w:numFmt w:val="lowerLetter"/>
      <w:lvlText w:val="%5."/>
      <w:lvlJc w:val="left"/>
      <w:pPr>
        <w:tabs>
          <w:tab w:val="left" w:pos="709"/>
          <w:tab w:val="left" w:pos="1066"/>
          <w:tab w:val="left" w:pos="1423"/>
        </w:tabs>
        <w:ind w:left="4665"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FFCA860">
      <w:start w:val="1"/>
      <w:numFmt w:val="lowerLetter"/>
      <w:lvlText w:val="%6)"/>
      <w:lvlJc w:val="left"/>
      <w:pPr>
        <w:tabs>
          <w:tab w:val="left" w:pos="709"/>
          <w:tab w:val="left" w:pos="1066"/>
          <w:tab w:val="left" w:pos="1423"/>
        </w:tabs>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D7847168">
      <w:start w:val="1"/>
      <w:numFmt w:val="decimal"/>
      <w:suff w:val="nothing"/>
      <w:lvlText w:val="%7."/>
      <w:lvlJc w:val="left"/>
      <w:pPr>
        <w:tabs>
          <w:tab w:val="left" w:pos="709"/>
          <w:tab w:val="left" w:pos="1066"/>
          <w:tab w:val="left" w:pos="1423"/>
        </w:tabs>
        <w:ind w:left="1423"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2B826176">
      <w:start w:val="1"/>
      <w:numFmt w:val="lowerLetter"/>
      <w:lvlText w:val="%8."/>
      <w:lvlJc w:val="left"/>
      <w:pPr>
        <w:tabs>
          <w:tab w:val="left" w:pos="709"/>
          <w:tab w:val="left" w:pos="1066"/>
          <w:tab w:val="left" w:pos="1423"/>
        </w:tabs>
        <w:ind w:left="2433" w:hanging="464"/>
      </w:pPr>
      <w:rPr>
        <w:rFonts w:hAnsi="Arial Unicode MS"/>
        <w:caps w:val="0"/>
        <w:smallCaps w:val="0"/>
        <w:strike w:val="0"/>
        <w:dstrike w:val="0"/>
        <w:outline w:val="0"/>
        <w:emboss w:val="0"/>
        <w:imprint w:val="0"/>
        <w:spacing w:val="0"/>
        <w:w w:val="100"/>
        <w:kern w:val="0"/>
        <w:position w:val="0"/>
        <w:highlight w:val="none"/>
        <w:vertAlign w:val="baseline"/>
      </w:rPr>
    </w:lvl>
    <w:lvl w:ilvl="8" w:tplc="899A5F82">
      <w:start w:val="1"/>
      <w:numFmt w:val="lowerRoman"/>
      <w:lvlText w:val="%9."/>
      <w:lvlJc w:val="left"/>
      <w:pPr>
        <w:tabs>
          <w:tab w:val="left" w:pos="709"/>
          <w:tab w:val="left" w:pos="1066"/>
          <w:tab w:val="left" w:pos="1423"/>
        </w:tabs>
        <w:ind w:left="3153" w:hanging="3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A2E084F"/>
    <w:multiLevelType w:val="multilevel"/>
    <w:tmpl w:val="6E8682B2"/>
    <w:styleLink w:val="Importovantl25"/>
    <w:lvl w:ilvl="0">
      <w:start w:val="1"/>
      <w:numFmt w:val="decimal"/>
      <w:lvlText w:val="%1."/>
      <w:lvlJc w:val="left"/>
      <w:pPr>
        <w:tabs>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D2A0841"/>
    <w:multiLevelType w:val="hybridMultilevel"/>
    <w:tmpl w:val="B73626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EC92CC3"/>
    <w:multiLevelType w:val="multilevel"/>
    <w:tmpl w:val="59E06A64"/>
    <w:styleLink w:val="Importovantl10"/>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7"/>
  </w:num>
  <w:num w:numId="2">
    <w:abstractNumId w:val="24"/>
    <w:lvlOverride w:ilvl="3">
      <w:lvl w:ilvl="3">
        <w:start w:val="1"/>
        <w:numFmt w:val="decimal"/>
        <w:lvlText w:val="%3.%4."/>
        <w:lvlJc w:val="left"/>
        <w:pPr>
          <w:ind w:left="709" w:hanging="709"/>
        </w:pPr>
        <w:rPr>
          <w:rFonts w:hAnsi="Arial Unicode MS"/>
          <w:b w:val="0"/>
          <w:bCs w:val="0"/>
          <w:caps w:val="0"/>
          <w:smallCaps w:val="0"/>
          <w:strike w:val="0"/>
          <w:dstrike w:val="0"/>
          <w:outline w:val="0"/>
          <w:emboss w:val="0"/>
          <w:imprint w:val="0"/>
          <w:color w:val="000000"/>
          <w:spacing w:val="0"/>
          <w:w w:val="100"/>
          <w:kern w:val="0"/>
          <w:position w:val="0"/>
          <w:highlight w:val="none"/>
          <w:vertAlign w:val="baseline"/>
        </w:rPr>
      </w:lvl>
    </w:lvlOverride>
  </w:num>
  <w:num w:numId="3">
    <w:abstractNumId w:val="34"/>
  </w:num>
  <w:num w:numId="4">
    <w:abstractNumId w:val="13"/>
  </w:num>
  <w:num w:numId="5">
    <w:abstractNumId w:val="24"/>
    <w:lvlOverride w:ilvl="2">
      <w:startOverride w:val="2"/>
    </w:lvlOverride>
  </w:num>
  <w:num w:numId="6">
    <w:abstractNumId w:val="26"/>
  </w:num>
  <w:num w:numId="7">
    <w:abstractNumId w:val="3"/>
  </w:num>
  <w:num w:numId="8">
    <w:abstractNumId w:val="2"/>
  </w:num>
  <w:num w:numId="9">
    <w:abstractNumId w:val="19"/>
  </w:num>
  <w:num w:numId="10">
    <w:abstractNumId w:val="23"/>
  </w:num>
  <w:num w:numId="11">
    <w:abstractNumId w:val="37"/>
  </w:num>
  <w:num w:numId="12">
    <w:abstractNumId w:val="15"/>
  </w:num>
  <w:num w:numId="13">
    <w:abstractNumId w:val="32"/>
  </w:num>
  <w:num w:numId="14">
    <w:abstractNumId w:val="7"/>
  </w:num>
  <w:num w:numId="15">
    <w:abstractNumId w:val="27"/>
  </w:num>
  <w:num w:numId="16">
    <w:abstractNumId w:val="30"/>
  </w:num>
  <w:num w:numId="17">
    <w:abstractNumId w:val="4"/>
  </w:num>
  <w:num w:numId="18">
    <w:abstractNumId w:val="5"/>
  </w:num>
  <w:num w:numId="19">
    <w:abstractNumId w:val="22"/>
  </w:num>
  <w:num w:numId="20">
    <w:abstractNumId w:val="14"/>
  </w:num>
  <w:num w:numId="21">
    <w:abstractNumId w:val="1"/>
  </w:num>
  <w:num w:numId="22">
    <w:abstractNumId w:val="16"/>
  </w:num>
  <w:num w:numId="23">
    <w:abstractNumId w:val="12"/>
  </w:num>
  <w:num w:numId="24">
    <w:abstractNumId w:val="33"/>
  </w:num>
  <w:num w:numId="25">
    <w:abstractNumId w:val="24"/>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066"/>
            <w:tab w:val="left" w:pos="1423"/>
            <w:tab w:val="left" w:pos="1780"/>
            <w:tab w:val="left" w:pos="2138"/>
            <w:tab w:val="left" w:pos="2495"/>
            <w:tab w:val="left" w:pos="2852"/>
          </w:tabs>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3.%4.%5."/>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Letter"/>
        <w:suff w:val="nothing"/>
        <w:lvlText w:val="%3.%4.%5.%6)"/>
        <w:lvlJc w:val="left"/>
        <w:pPr>
          <w:tabs>
            <w:tab w:val="left" w:pos="1066"/>
            <w:tab w:val="left" w:pos="1423"/>
            <w:tab w:val="left" w:pos="1780"/>
            <w:tab w:val="left" w:pos="2138"/>
            <w:tab w:val="left" w:pos="2495"/>
            <w:tab w:val="left" w:pos="2852"/>
          </w:tabs>
          <w:ind w:left="357" w:hanging="35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3.%4.%5.%6)%7."/>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nothing"/>
        <w:lvlText w:val="%3.%4.%5.%6)%7.%8."/>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nothing"/>
        <w:lvlText w:val="%3.%4.%5.%6)%7.%8.%9."/>
        <w:lvlJc w:val="left"/>
        <w:pPr>
          <w:tabs>
            <w:tab w:val="left" w:pos="1066"/>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24"/>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suff w:val="nothing"/>
        <w:lvlText w:val="%3.%4.%5.%6)"/>
        <w:lvlJc w:val="left"/>
        <w:pPr>
          <w:ind w:left="1066"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3.%4.%5.%6)%7."/>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suff w:val="nothing"/>
        <w:lvlText w:val="%3.%4.%5.%6)%7.%8."/>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suff w:val="nothing"/>
        <w:lvlText w:val="%3.%4.%5.%6)%7.%8.%9."/>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0"/>
  </w:num>
  <w:num w:numId="28">
    <w:abstractNumId w:val="24"/>
  </w:num>
  <w:num w:numId="29">
    <w:abstractNumId w:val="24"/>
    <w:lvlOverride w:ilvl="0">
      <w:lvl w:ilvl="0">
        <w:start w:val="1"/>
        <w:numFmt w:val="upperLetter"/>
        <w:lvlText w:val="%1."/>
        <w:lvlJc w:val="left"/>
        <w:pPr>
          <w:tabs>
            <w:tab w:val="num" w:pos="426"/>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709" w:hanging="709"/>
        </w:pPr>
        <w:rPr>
          <w:rFonts w:ascii="Calibri" w:eastAsia="Trebuchet MS" w:hAnsi="Calibri"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suff w:val="nothing"/>
        <w:lvlText w:val="%3.%4.%5.%6)"/>
        <w:lvlJc w:val="left"/>
        <w:pPr>
          <w:ind w:left="1066"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3.%4.%5.%6)%7."/>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suff w:val="nothing"/>
        <w:lvlText w:val="%3.%4.%5.%6)%7.%8."/>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suff w:val="nothing"/>
        <w:lvlText w:val="%3.%4.%5.%6)%7.%8.%9."/>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24"/>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1066" w:hanging="356"/>
        </w:pPr>
        <w:rPr>
          <w:rFonts w:ascii="Calibri" w:eastAsia="Trebuchet MS" w:hAnsi="Calibri" w:cs="Calibri"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suff w:val="nothing"/>
        <w:lvlText w:val="%3.%4.%5.%6)"/>
        <w:lvlJc w:val="left"/>
        <w:pPr>
          <w:tabs>
            <w:tab w:val="left" w:pos="1423"/>
            <w:tab w:val="left" w:pos="2836"/>
          </w:tabs>
          <w:ind w:left="1066" w:hanging="35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3.%4.%5.%6)%7."/>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suff w:val="nothing"/>
        <w:lvlText w:val="%3.%4.%5.%6)%7.%8."/>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suff w:val="nothing"/>
        <w:lvlText w:val="%3.%4.%5.%6)%7.%8.%9."/>
        <w:lvlJc w:val="left"/>
        <w:pPr>
          <w:tabs>
            <w:tab w:val="left" w:pos="1423"/>
            <w:tab w:val="left" w:pos="2836"/>
          </w:tabs>
          <w:ind w:left="709" w:hanging="70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31">
    <w:abstractNumId w:val="35"/>
  </w:num>
  <w:num w:numId="32">
    <w:abstractNumId w:val="29"/>
  </w:num>
  <w:num w:numId="33">
    <w:abstractNumId w:val="18"/>
  </w:num>
  <w:num w:numId="34">
    <w:abstractNumId w:val="36"/>
  </w:num>
  <w:num w:numId="35">
    <w:abstractNumId w:val="28"/>
  </w:num>
  <w:num w:numId="36">
    <w:abstractNumId w:val="25"/>
  </w:num>
  <w:num w:numId="37">
    <w:abstractNumId w:val="31"/>
  </w:num>
  <w:num w:numId="38">
    <w:abstractNumId w:val="0"/>
  </w:num>
  <w:num w:numId="39">
    <w:abstractNumId w:val="11"/>
  </w:num>
  <w:num w:numId="40">
    <w:abstractNumId w:val="6"/>
  </w:num>
  <w:num w:numId="41">
    <w:abstractNumId w:val="9"/>
  </w:num>
  <w:num w:numId="42">
    <w:abstractNumId w:val="21"/>
  </w:num>
  <w:num w:numId="43">
    <w:abstractNumId w:val="8"/>
  </w:num>
  <w:num w:numId="44">
    <w:abstractNumId w:val="20"/>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Dr. Radoslav Bazala">
    <w15:presenceInfo w15:providerId="AD" w15:userId="S::bazala@trnava.sk::9352921c-97bd-484d-8367-7a2906571190"/>
  </w15:person>
  <w15:person w15:author="Mgr. Marek Motyka">
    <w15:presenceInfo w15:providerId="AD" w15:userId="S::motyka@trnava.sk::ff6dd09b-1bdd-4757-ad5f-389ac711c2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CEC"/>
    <w:rsid w:val="00002BC5"/>
    <w:rsid w:val="00003949"/>
    <w:rsid w:val="000042C6"/>
    <w:rsid w:val="000108AB"/>
    <w:rsid w:val="000146E5"/>
    <w:rsid w:val="0002491B"/>
    <w:rsid w:val="00026560"/>
    <w:rsid w:val="000303F7"/>
    <w:rsid w:val="00031074"/>
    <w:rsid w:val="00034D1C"/>
    <w:rsid w:val="00041291"/>
    <w:rsid w:val="0004203D"/>
    <w:rsid w:val="00043D8F"/>
    <w:rsid w:val="0005304D"/>
    <w:rsid w:val="00055404"/>
    <w:rsid w:val="00055CF2"/>
    <w:rsid w:val="0005685C"/>
    <w:rsid w:val="00060D1C"/>
    <w:rsid w:val="00063E82"/>
    <w:rsid w:val="00066D08"/>
    <w:rsid w:val="00067BFB"/>
    <w:rsid w:val="00070695"/>
    <w:rsid w:val="000757FD"/>
    <w:rsid w:val="00083EC6"/>
    <w:rsid w:val="00085B34"/>
    <w:rsid w:val="00086550"/>
    <w:rsid w:val="000B5DA3"/>
    <w:rsid w:val="000C6793"/>
    <w:rsid w:val="000D51DE"/>
    <w:rsid w:val="000E505D"/>
    <w:rsid w:val="000E5712"/>
    <w:rsid w:val="000E5BA8"/>
    <w:rsid w:val="000F0C4E"/>
    <w:rsid w:val="000F304C"/>
    <w:rsid w:val="000F345F"/>
    <w:rsid w:val="001055D7"/>
    <w:rsid w:val="00110C69"/>
    <w:rsid w:val="00117443"/>
    <w:rsid w:val="00127DA2"/>
    <w:rsid w:val="001322D8"/>
    <w:rsid w:val="001330BC"/>
    <w:rsid w:val="0014369F"/>
    <w:rsid w:val="00146319"/>
    <w:rsid w:val="00146379"/>
    <w:rsid w:val="00154F4F"/>
    <w:rsid w:val="00156461"/>
    <w:rsid w:val="0015686B"/>
    <w:rsid w:val="00163628"/>
    <w:rsid w:val="00163A84"/>
    <w:rsid w:val="00167832"/>
    <w:rsid w:val="0017037B"/>
    <w:rsid w:val="0017739F"/>
    <w:rsid w:val="00187253"/>
    <w:rsid w:val="00196863"/>
    <w:rsid w:val="001A2E87"/>
    <w:rsid w:val="001B1B26"/>
    <w:rsid w:val="001B1DC7"/>
    <w:rsid w:val="001B27C9"/>
    <w:rsid w:val="001B5BC0"/>
    <w:rsid w:val="001B74FB"/>
    <w:rsid w:val="001C3BC0"/>
    <w:rsid w:val="001D05A6"/>
    <w:rsid w:val="001E369A"/>
    <w:rsid w:val="001F4918"/>
    <w:rsid w:val="001F5182"/>
    <w:rsid w:val="00205F19"/>
    <w:rsid w:val="00206467"/>
    <w:rsid w:val="00216C0B"/>
    <w:rsid w:val="002209B4"/>
    <w:rsid w:val="002225CD"/>
    <w:rsid w:val="002253DF"/>
    <w:rsid w:val="00225F57"/>
    <w:rsid w:val="0022730A"/>
    <w:rsid w:val="00227D0A"/>
    <w:rsid w:val="002315D1"/>
    <w:rsid w:val="00234925"/>
    <w:rsid w:val="00234AE0"/>
    <w:rsid w:val="00236C5A"/>
    <w:rsid w:val="00243DCA"/>
    <w:rsid w:val="002440B3"/>
    <w:rsid w:val="0024474A"/>
    <w:rsid w:val="002538E4"/>
    <w:rsid w:val="00255E9F"/>
    <w:rsid w:val="002565E5"/>
    <w:rsid w:val="00257985"/>
    <w:rsid w:val="00257D43"/>
    <w:rsid w:val="002613B3"/>
    <w:rsid w:val="00262DDE"/>
    <w:rsid w:val="00266265"/>
    <w:rsid w:val="00271DD6"/>
    <w:rsid w:val="00274E15"/>
    <w:rsid w:val="0027635F"/>
    <w:rsid w:val="002829CE"/>
    <w:rsid w:val="002A45F0"/>
    <w:rsid w:val="002B1A93"/>
    <w:rsid w:val="002B3C8D"/>
    <w:rsid w:val="002B4877"/>
    <w:rsid w:val="002B7D60"/>
    <w:rsid w:val="002C1803"/>
    <w:rsid w:val="002C2161"/>
    <w:rsid w:val="002C3F13"/>
    <w:rsid w:val="002C4155"/>
    <w:rsid w:val="002C47A5"/>
    <w:rsid w:val="002D04AA"/>
    <w:rsid w:val="002D0B16"/>
    <w:rsid w:val="002F09DA"/>
    <w:rsid w:val="002F6ABB"/>
    <w:rsid w:val="00300F62"/>
    <w:rsid w:val="0032159E"/>
    <w:rsid w:val="00321BD8"/>
    <w:rsid w:val="00325193"/>
    <w:rsid w:val="003257CE"/>
    <w:rsid w:val="0033323D"/>
    <w:rsid w:val="00333BD4"/>
    <w:rsid w:val="00342F93"/>
    <w:rsid w:val="00357770"/>
    <w:rsid w:val="00363BD2"/>
    <w:rsid w:val="0036482D"/>
    <w:rsid w:val="0036513D"/>
    <w:rsid w:val="00365F47"/>
    <w:rsid w:val="0036698C"/>
    <w:rsid w:val="00373016"/>
    <w:rsid w:val="0037735B"/>
    <w:rsid w:val="00381256"/>
    <w:rsid w:val="0038162C"/>
    <w:rsid w:val="003833CD"/>
    <w:rsid w:val="00383459"/>
    <w:rsid w:val="00383914"/>
    <w:rsid w:val="0038438C"/>
    <w:rsid w:val="0039036B"/>
    <w:rsid w:val="00396427"/>
    <w:rsid w:val="003A796A"/>
    <w:rsid w:val="003B47C1"/>
    <w:rsid w:val="003C2E56"/>
    <w:rsid w:val="00403287"/>
    <w:rsid w:val="00405E7B"/>
    <w:rsid w:val="0040669D"/>
    <w:rsid w:val="004127DA"/>
    <w:rsid w:val="00415237"/>
    <w:rsid w:val="0042059D"/>
    <w:rsid w:val="00424CE6"/>
    <w:rsid w:val="00426B22"/>
    <w:rsid w:val="0043337B"/>
    <w:rsid w:val="00444398"/>
    <w:rsid w:val="00447D9E"/>
    <w:rsid w:val="00450E6B"/>
    <w:rsid w:val="0045123D"/>
    <w:rsid w:val="00455814"/>
    <w:rsid w:val="00466F63"/>
    <w:rsid w:val="0046790F"/>
    <w:rsid w:val="004751F7"/>
    <w:rsid w:val="00477D71"/>
    <w:rsid w:val="0048692A"/>
    <w:rsid w:val="00486C5C"/>
    <w:rsid w:val="00490E23"/>
    <w:rsid w:val="004917DD"/>
    <w:rsid w:val="00494A75"/>
    <w:rsid w:val="004A12C2"/>
    <w:rsid w:val="004B0E4C"/>
    <w:rsid w:val="004C352F"/>
    <w:rsid w:val="004C7E54"/>
    <w:rsid w:val="004D132A"/>
    <w:rsid w:val="004D5E4B"/>
    <w:rsid w:val="004E561D"/>
    <w:rsid w:val="005004C2"/>
    <w:rsid w:val="005006F8"/>
    <w:rsid w:val="0050559A"/>
    <w:rsid w:val="00512C77"/>
    <w:rsid w:val="0051389C"/>
    <w:rsid w:val="005168B7"/>
    <w:rsid w:val="005257AB"/>
    <w:rsid w:val="005333B9"/>
    <w:rsid w:val="0054295A"/>
    <w:rsid w:val="00544FAF"/>
    <w:rsid w:val="0055624E"/>
    <w:rsid w:val="00560769"/>
    <w:rsid w:val="00573F19"/>
    <w:rsid w:val="00586F87"/>
    <w:rsid w:val="0058799C"/>
    <w:rsid w:val="00592566"/>
    <w:rsid w:val="005956A4"/>
    <w:rsid w:val="00596834"/>
    <w:rsid w:val="00597031"/>
    <w:rsid w:val="005A6E0D"/>
    <w:rsid w:val="005B4359"/>
    <w:rsid w:val="005B7A8E"/>
    <w:rsid w:val="005C36B6"/>
    <w:rsid w:val="005C471C"/>
    <w:rsid w:val="005C4C22"/>
    <w:rsid w:val="005C6235"/>
    <w:rsid w:val="005D6AFD"/>
    <w:rsid w:val="005D74A5"/>
    <w:rsid w:val="005E7FD2"/>
    <w:rsid w:val="005F371A"/>
    <w:rsid w:val="005F3BB3"/>
    <w:rsid w:val="005F4124"/>
    <w:rsid w:val="006143AF"/>
    <w:rsid w:val="006224B5"/>
    <w:rsid w:val="00622CEC"/>
    <w:rsid w:val="00622F2A"/>
    <w:rsid w:val="0062363D"/>
    <w:rsid w:val="0062379D"/>
    <w:rsid w:val="00624AA8"/>
    <w:rsid w:val="006322B2"/>
    <w:rsid w:val="006346C0"/>
    <w:rsid w:val="00643458"/>
    <w:rsid w:val="00666663"/>
    <w:rsid w:val="00670374"/>
    <w:rsid w:val="006746BB"/>
    <w:rsid w:val="00674D55"/>
    <w:rsid w:val="0067662E"/>
    <w:rsid w:val="006770CF"/>
    <w:rsid w:val="00681D23"/>
    <w:rsid w:val="00683C65"/>
    <w:rsid w:val="0068621A"/>
    <w:rsid w:val="00686D39"/>
    <w:rsid w:val="0069316B"/>
    <w:rsid w:val="00695D98"/>
    <w:rsid w:val="006A67EA"/>
    <w:rsid w:val="006A6971"/>
    <w:rsid w:val="006A6B08"/>
    <w:rsid w:val="006A7916"/>
    <w:rsid w:val="006B091C"/>
    <w:rsid w:val="006B2A92"/>
    <w:rsid w:val="006B7B0A"/>
    <w:rsid w:val="006C330A"/>
    <w:rsid w:val="006D4BB0"/>
    <w:rsid w:val="006D52CE"/>
    <w:rsid w:val="006D69DA"/>
    <w:rsid w:val="006E250F"/>
    <w:rsid w:val="006E4B8D"/>
    <w:rsid w:val="00700441"/>
    <w:rsid w:val="0070156F"/>
    <w:rsid w:val="0070281A"/>
    <w:rsid w:val="007074F6"/>
    <w:rsid w:val="00710737"/>
    <w:rsid w:val="00714173"/>
    <w:rsid w:val="007157CA"/>
    <w:rsid w:val="00717452"/>
    <w:rsid w:val="00717D14"/>
    <w:rsid w:val="00720FB2"/>
    <w:rsid w:val="00723F90"/>
    <w:rsid w:val="00724A94"/>
    <w:rsid w:val="007250DB"/>
    <w:rsid w:val="00730290"/>
    <w:rsid w:val="00734D44"/>
    <w:rsid w:val="0073791D"/>
    <w:rsid w:val="00744C62"/>
    <w:rsid w:val="00745018"/>
    <w:rsid w:val="00745A7E"/>
    <w:rsid w:val="00763D4B"/>
    <w:rsid w:val="00765A56"/>
    <w:rsid w:val="00766CA7"/>
    <w:rsid w:val="00767C90"/>
    <w:rsid w:val="00773849"/>
    <w:rsid w:val="007803FF"/>
    <w:rsid w:val="007810C7"/>
    <w:rsid w:val="007833AB"/>
    <w:rsid w:val="007A0959"/>
    <w:rsid w:val="007A3D3D"/>
    <w:rsid w:val="007A7977"/>
    <w:rsid w:val="007B0546"/>
    <w:rsid w:val="007C7EA6"/>
    <w:rsid w:val="007D2A87"/>
    <w:rsid w:val="007D31BD"/>
    <w:rsid w:val="007D3596"/>
    <w:rsid w:val="007E17DD"/>
    <w:rsid w:val="007E195C"/>
    <w:rsid w:val="007E6B14"/>
    <w:rsid w:val="007E716E"/>
    <w:rsid w:val="007F60BC"/>
    <w:rsid w:val="008043FB"/>
    <w:rsid w:val="008049B2"/>
    <w:rsid w:val="00807B92"/>
    <w:rsid w:val="00807FB8"/>
    <w:rsid w:val="00810B45"/>
    <w:rsid w:val="00813699"/>
    <w:rsid w:val="0081407D"/>
    <w:rsid w:val="008258FA"/>
    <w:rsid w:val="00825AA2"/>
    <w:rsid w:val="00825DED"/>
    <w:rsid w:val="00832A69"/>
    <w:rsid w:val="00835387"/>
    <w:rsid w:val="00843726"/>
    <w:rsid w:val="0084788A"/>
    <w:rsid w:val="008518FF"/>
    <w:rsid w:val="008549CA"/>
    <w:rsid w:val="008602AA"/>
    <w:rsid w:val="008801FC"/>
    <w:rsid w:val="0088419A"/>
    <w:rsid w:val="008907A3"/>
    <w:rsid w:val="00895026"/>
    <w:rsid w:val="00895CF9"/>
    <w:rsid w:val="008A0A6E"/>
    <w:rsid w:val="008A6CBD"/>
    <w:rsid w:val="008B40D6"/>
    <w:rsid w:val="008B625D"/>
    <w:rsid w:val="008C161A"/>
    <w:rsid w:val="008C2DEF"/>
    <w:rsid w:val="008E1CDB"/>
    <w:rsid w:val="008E52B8"/>
    <w:rsid w:val="008E64DC"/>
    <w:rsid w:val="008F0280"/>
    <w:rsid w:val="008F2CED"/>
    <w:rsid w:val="008F4C75"/>
    <w:rsid w:val="00905A71"/>
    <w:rsid w:val="00912DA3"/>
    <w:rsid w:val="00913189"/>
    <w:rsid w:val="0091599A"/>
    <w:rsid w:val="00920D77"/>
    <w:rsid w:val="00922EAD"/>
    <w:rsid w:val="00923293"/>
    <w:rsid w:val="009247EB"/>
    <w:rsid w:val="0092744D"/>
    <w:rsid w:val="0093344B"/>
    <w:rsid w:val="0094219F"/>
    <w:rsid w:val="00954A50"/>
    <w:rsid w:val="0095656C"/>
    <w:rsid w:val="0095787E"/>
    <w:rsid w:val="00961286"/>
    <w:rsid w:val="009623AC"/>
    <w:rsid w:val="00964435"/>
    <w:rsid w:val="00966B6F"/>
    <w:rsid w:val="00970679"/>
    <w:rsid w:val="00973FED"/>
    <w:rsid w:val="0098191C"/>
    <w:rsid w:val="00994902"/>
    <w:rsid w:val="00995D0E"/>
    <w:rsid w:val="009A280F"/>
    <w:rsid w:val="009A43AC"/>
    <w:rsid w:val="009A5DF3"/>
    <w:rsid w:val="009C0BEB"/>
    <w:rsid w:val="009C16C0"/>
    <w:rsid w:val="009C21A1"/>
    <w:rsid w:val="009C52E5"/>
    <w:rsid w:val="009C7B6C"/>
    <w:rsid w:val="009D0531"/>
    <w:rsid w:val="009D0BC7"/>
    <w:rsid w:val="009D27F3"/>
    <w:rsid w:val="009D6F14"/>
    <w:rsid w:val="009E42C5"/>
    <w:rsid w:val="009E72F9"/>
    <w:rsid w:val="009F0F98"/>
    <w:rsid w:val="009F2553"/>
    <w:rsid w:val="009F6333"/>
    <w:rsid w:val="009F74C2"/>
    <w:rsid w:val="009F77DE"/>
    <w:rsid w:val="00A02278"/>
    <w:rsid w:val="00A0337A"/>
    <w:rsid w:val="00A10943"/>
    <w:rsid w:val="00A178B1"/>
    <w:rsid w:val="00A26B2C"/>
    <w:rsid w:val="00A270A8"/>
    <w:rsid w:val="00A3079C"/>
    <w:rsid w:val="00A4021C"/>
    <w:rsid w:val="00A44ED0"/>
    <w:rsid w:val="00A5257C"/>
    <w:rsid w:val="00A52C35"/>
    <w:rsid w:val="00A67B01"/>
    <w:rsid w:val="00A90E98"/>
    <w:rsid w:val="00A95E33"/>
    <w:rsid w:val="00A96A9E"/>
    <w:rsid w:val="00A96ECD"/>
    <w:rsid w:val="00AA0D45"/>
    <w:rsid w:val="00AA6239"/>
    <w:rsid w:val="00AB356E"/>
    <w:rsid w:val="00AB56C4"/>
    <w:rsid w:val="00AC1B76"/>
    <w:rsid w:val="00AC349A"/>
    <w:rsid w:val="00AD29DD"/>
    <w:rsid w:val="00AD2CF0"/>
    <w:rsid w:val="00AD468B"/>
    <w:rsid w:val="00AD73E5"/>
    <w:rsid w:val="00AE0AE6"/>
    <w:rsid w:val="00AE4CC9"/>
    <w:rsid w:val="00AF2C2A"/>
    <w:rsid w:val="00B006A3"/>
    <w:rsid w:val="00B0750E"/>
    <w:rsid w:val="00B1460C"/>
    <w:rsid w:val="00B25AA5"/>
    <w:rsid w:val="00B27CA6"/>
    <w:rsid w:val="00B30FE3"/>
    <w:rsid w:val="00B40360"/>
    <w:rsid w:val="00B41756"/>
    <w:rsid w:val="00B42530"/>
    <w:rsid w:val="00B42BBA"/>
    <w:rsid w:val="00B47A6C"/>
    <w:rsid w:val="00B51825"/>
    <w:rsid w:val="00B5184D"/>
    <w:rsid w:val="00B51FD3"/>
    <w:rsid w:val="00B573A5"/>
    <w:rsid w:val="00B57695"/>
    <w:rsid w:val="00B6201E"/>
    <w:rsid w:val="00B64483"/>
    <w:rsid w:val="00B67CDE"/>
    <w:rsid w:val="00B75700"/>
    <w:rsid w:val="00B90361"/>
    <w:rsid w:val="00B9192B"/>
    <w:rsid w:val="00B92044"/>
    <w:rsid w:val="00BA243A"/>
    <w:rsid w:val="00BA298E"/>
    <w:rsid w:val="00BA45BA"/>
    <w:rsid w:val="00BA54D0"/>
    <w:rsid w:val="00BA6260"/>
    <w:rsid w:val="00BA7763"/>
    <w:rsid w:val="00BB2427"/>
    <w:rsid w:val="00BC697D"/>
    <w:rsid w:val="00BC6A59"/>
    <w:rsid w:val="00BC76D6"/>
    <w:rsid w:val="00BD0BDB"/>
    <w:rsid w:val="00BD0D2E"/>
    <w:rsid w:val="00BD261E"/>
    <w:rsid w:val="00BD336E"/>
    <w:rsid w:val="00BD4525"/>
    <w:rsid w:val="00BD7E3C"/>
    <w:rsid w:val="00BE70B7"/>
    <w:rsid w:val="00BF7736"/>
    <w:rsid w:val="00BF7760"/>
    <w:rsid w:val="00C007BB"/>
    <w:rsid w:val="00C01356"/>
    <w:rsid w:val="00C015BE"/>
    <w:rsid w:val="00C0548C"/>
    <w:rsid w:val="00C15640"/>
    <w:rsid w:val="00C212CD"/>
    <w:rsid w:val="00C22383"/>
    <w:rsid w:val="00C27994"/>
    <w:rsid w:val="00C30665"/>
    <w:rsid w:val="00C30B9E"/>
    <w:rsid w:val="00C31928"/>
    <w:rsid w:val="00C330B1"/>
    <w:rsid w:val="00C36682"/>
    <w:rsid w:val="00C42DCC"/>
    <w:rsid w:val="00C5089B"/>
    <w:rsid w:val="00C51430"/>
    <w:rsid w:val="00C52FDB"/>
    <w:rsid w:val="00C56492"/>
    <w:rsid w:val="00C61B69"/>
    <w:rsid w:val="00C628E1"/>
    <w:rsid w:val="00C7334F"/>
    <w:rsid w:val="00C805EB"/>
    <w:rsid w:val="00C80A4A"/>
    <w:rsid w:val="00C810EF"/>
    <w:rsid w:val="00C85ED0"/>
    <w:rsid w:val="00C87F86"/>
    <w:rsid w:val="00C935DA"/>
    <w:rsid w:val="00C96652"/>
    <w:rsid w:val="00CA06CB"/>
    <w:rsid w:val="00CA13B3"/>
    <w:rsid w:val="00CA58CC"/>
    <w:rsid w:val="00CB0736"/>
    <w:rsid w:val="00CB6F77"/>
    <w:rsid w:val="00CC5F0D"/>
    <w:rsid w:val="00CD4CC2"/>
    <w:rsid w:val="00CE268F"/>
    <w:rsid w:val="00CE344C"/>
    <w:rsid w:val="00CE3EB6"/>
    <w:rsid w:val="00CE5361"/>
    <w:rsid w:val="00CF051C"/>
    <w:rsid w:val="00CF1EDE"/>
    <w:rsid w:val="00D07ED6"/>
    <w:rsid w:val="00D168B2"/>
    <w:rsid w:val="00D17887"/>
    <w:rsid w:val="00D17C0B"/>
    <w:rsid w:val="00D303D9"/>
    <w:rsid w:val="00D31102"/>
    <w:rsid w:val="00D33478"/>
    <w:rsid w:val="00D43A08"/>
    <w:rsid w:val="00D53A38"/>
    <w:rsid w:val="00D633FA"/>
    <w:rsid w:val="00D72992"/>
    <w:rsid w:val="00D74F32"/>
    <w:rsid w:val="00D75EAF"/>
    <w:rsid w:val="00D77C48"/>
    <w:rsid w:val="00D93EE6"/>
    <w:rsid w:val="00DA7588"/>
    <w:rsid w:val="00DB3403"/>
    <w:rsid w:val="00DB39BC"/>
    <w:rsid w:val="00DB434B"/>
    <w:rsid w:val="00DB44B5"/>
    <w:rsid w:val="00DB78C7"/>
    <w:rsid w:val="00DC1D9C"/>
    <w:rsid w:val="00DC3973"/>
    <w:rsid w:val="00DC4DBA"/>
    <w:rsid w:val="00DC74AF"/>
    <w:rsid w:val="00DD1112"/>
    <w:rsid w:val="00DE6EC6"/>
    <w:rsid w:val="00DF0F65"/>
    <w:rsid w:val="00DF4A87"/>
    <w:rsid w:val="00DF4CFF"/>
    <w:rsid w:val="00E04229"/>
    <w:rsid w:val="00E106F6"/>
    <w:rsid w:val="00E16B69"/>
    <w:rsid w:val="00E26642"/>
    <w:rsid w:val="00E2739E"/>
    <w:rsid w:val="00E31AF2"/>
    <w:rsid w:val="00E321D4"/>
    <w:rsid w:val="00E3251A"/>
    <w:rsid w:val="00E35460"/>
    <w:rsid w:val="00E37528"/>
    <w:rsid w:val="00E40E26"/>
    <w:rsid w:val="00E40FEA"/>
    <w:rsid w:val="00E43D6E"/>
    <w:rsid w:val="00E46366"/>
    <w:rsid w:val="00E532B5"/>
    <w:rsid w:val="00E54140"/>
    <w:rsid w:val="00E611F2"/>
    <w:rsid w:val="00E6390E"/>
    <w:rsid w:val="00E658CF"/>
    <w:rsid w:val="00E713FB"/>
    <w:rsid w:val="00E73459"/>
    <w:rsid w:val="00E810CB"/>
    <w:rsid w:val="00E8161E"/>
    <w:rsid w:val="00E858CC"/>
    <w:rsid w:val="00E8650F"/>
    <w:rsid w:val="00E86BFA"/>
    <w:rsid w:val="00E93291"/>
    <w:rsid w:val="00E96A9D"/>
    <w:rsid w:val="00EB37DB"/>
    <w:rsid w:val="00EB3D0A"/>
    <w:rsid w:val="00EB49CB"/>
    <w:rsid w:val="00EB70F6"/>
    <w:rsid w:val="00EB72C7"/>
    <w:rsid w:val="00EC2977"/>
    <w:rsid w:val="00EC6201"/>
    <w:rsid w:val="00EE0281"/>
    <w:rsid w:val="00EE32A4"/>
    <w:rsid w:val="00EE6436"/>
    <w:rsid w:val="00EF2250"/>
    <w:rsid w:val="00F00A41"/>
    <w:rsid w:val="00F00D7C"/>
    <w:rsid w:val="00F02A3E"/>
    <w:rsid w:val="00F1388E"/>
    <w:rsid w:val="00F36FEF"/>
    <w:rsid w:val="00F4059D"/>
    <w:rsid w:val="00F435BE"/>
    <w:rsid w:val="00F43BC3"/>
    <w:rsid w:val="00F45493"/>
    <w:rsid w:val="00F508D7"/>
    <w:rsid w:val="00F56230"/>
    <w:rsid w:val="00F628E3"/>
    <w:rsid w:val="00F63478"/>
    <w:rsid w:val="00F64FA1"/>
    <w:rsid w:val="00F80DAC"/>
    <w:rsid w:val="00F86509"/>
    <w:rsid w:val="00F86B1C"/>
    <w:rsid w:val="00F943CB"/>
    <w:rsid w:val="00FA2CDA"/>
    <w:rsid w:val="00FA2F8C"/>
    <w:rsid w:val="00FA57F8"/>
    <w:rsid w:val="00FA694C"/>
    <w:rsid w:val="00FA6BD9"/>
    <w:rsid w:val="00FA6F9B"/>
    <w:rsid w:val="00FB1F5F"/>
    <w:rsid w:val="00FB3BE2"/>
    <w:rsid w:val="00FB3F16"/>
    <w:rsid w:val="00FB5297"/>
    <w:rsid w:val="00FB6070"/>
    <w:rsid w:val="00FC0AD4"/>
    <w:rsid w:val="00FC29C7"/>
    <w:rsid w:val="00FC79C3"/>
    <w:rsid w:val="00FE1547"/>
    <w:rsid w:val="00FE2FF4"/>
    <w:rsid w:val="00FF0FF6"/>
    <w:rsid w:val="00FF1647"/>
    <w:rsid w:val="00FF2E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FDDF2"/>
  <w15:docId w15:val="{1C805419-20A9-4CC6-9FAA-6877C7C5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Pr>
      <w:rFonts w:ascii="Calibri" w:eastAsia="Calibri" w:hAnsi="Calibri" w:cs="Calibri"/>
      <w:color w:val="000000"/>
      <w:sz w:val="22"/>
      <w:szCs w:val="22"/>
      <w:u w:color="000000"/>
    </w:rPr>
  </w:style>
  <w:style w:type="paragraph" w:styleId="Nadpis1">
    <w:name w:val="heading 1"/>
    <w:aliases w:val="h1,H1,Heading 1"/>
    <w:next w:val="Normlny"/>
    <w:link w:val="Nadpis1Char"/>
    <w:uiPriority w:val="99"/>
    <w:qFormat/>
    <w:pPr>
      <w:keepNext/>
      <w:keepLines/>
      <w:shd w:val="clear" w:color="auto" w:fill="DEEAF6"/>
      <w:tabs>
        <w:tab w:val="left" w:pos="709"/>
        <w:tab w:val="left" w:pos="1066"/>
        <w:tab w:val="left" w:pos="1423"/>
        <w:tab w:val="left" w:pos="1780"/>
        <w:tab w:val="left" w:pos="2138"/>
        <w:tab w:val="left" w:pos="2495"/>
        <w:tab w:val="left" w:pos="2852"/>
      </w:tabs>
      <w:spacing w:before="240"/>
      <w:outlineLvl w:val="0"/>
    </w:pPr>
    <w:rPr>
      <w:rFonts w:ascii="Calibri" w:eastAsia="Calibri" w:hAnsi="Calibri" w:cs="Calibri"/>
      <w:b/>
      <w:bCs/>
      <w:color w:val="2E74B5"/>
      <w:sz w:val="24"/>
      <w:szCs w:val="24"/>
      <w:u w:color="2E74B5"/>
    </w:rPr>
  </w:style>
  <w:style w:type="paragraph" w:styleId="Nadpis2">
    <w:name w:val="heading 2"/>
    <w:next w:val="Normlny"/>
    <w:uiPriority w:val="9"/>
    <w:qFormat/>
    <w:pPr>
      <w:keepNext/>
      <w:keepLines/>
      <w:tabs>
        <w:tab w:val="left" w:pos="709"/>
        <w:tab w:val="left" w:pos="1066"/>
        <w:tab w:val="left" w:pos="1423"/>
        <w:tab w:val="left" w:pos="1780"/>
        <w:tab w:val="left" w:pos="2138"/>
        <w:tab w:val="left" w:pos="2495"/>
        <w:tab w:val="left" w:pos="2852"/>
      </w:tabs>
      <w:spacing w:before="120"/>
      <w:outlineLvl w:val="1"/>
    </w:pPr>
    <w:rPr>
      <w:rFonts w:ascii="Calibri" w:eastAsia="Calibri" w:hAnsi="Calibri" w:cs="Calibri"/>
      <w:b/>
      <w:bCs/>
      <w:color w:val="2E74B5"/>
      <w:sz w:val="24"/>
      <w:szCs w:val="24"/>
      <w:u w:color="2E74B5"/>
    </w:rPr>
  </w:style>
  <w:style w:type="paragraph" w:styleId="Nadpis9">
    <w:name w:val="heading 9"/>
    <w:basedOn w:val="Normlny"/>
    <w:next w:val="Normlny"/>
    <w:link w:val="Nadpis9Char"/>
    <w:uiPriority w:val="99"/>
    <w:qFormat/>
    <w:rsid w:val="00CE3EB6"/>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line="271" w:lineRule="auto"/>
      <w:ind w:left="577" w:right="464" w:hanging="577"/>
      <w:jc w:val="both"/>
      <w:outlineLvl w:val="8"/>
    </w:pPr>
    <w:rPr>
      <w:rFonts w:ascii="Calibri Light" w:eastAsia="Times New Roman" w:hAnsi="Calibri Light" w:cs="Times New Roman"/>
      <w:i/>
      <w:iCs/>
      <w:color w:val="404040"/>
      <w:sz w:val="20"/>
      <w:szCs w:val="20"/>
      <w:bdr w:val="none" w:sz="0" w:space="0" w:color="auto"/>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Neue" w:hAnsi="Helvetica Neue" w:cs="Arial Unicode MS"/>
      <w:color w:val="000000"/>
      <w:sz w:val="24"/>
      <w:szCs w:val="24"/>
    </w:rPr>
  </w:style>
  <w:style w:type="paragraph" w:styleId="Pta">
    <w:name w:val="footer"/>
    <w:link w:val="PtaChar"/>
    <w:uiPriority w:val="99"/>
    <w:pPr>
      <w:pBdr>
        <w:top w:val="single" w:sz="4" w:space="0" w:color="000000"/>
      </w:pBdr>
      <w:tabs>
        <w:tab w:val="center" w:pos="4536"/>
        <w:tab w:val="right" w:pos="9072"/>
      </w:tabs>
    </w:pPr>
    <w:rPr>
      <w:rFonts w:ascii="Calibri" w:eastAsia="Calibri" w:hAnsi="Calibri" w:cs="Calibri"/>
      <w:color w:val="000000"/>
      <w:sz w:val="18"/>
      <w:szCs w:val="18"/>
      <w:u w:color="000000"/>
    </w:rPr>
  </w:style>
  <w:style w:type="character" w:customStyle="1" w:styleId="iadne">
    <w:name w:val="Žiadne"/>
  </w:style>
  <w:style w:type="paragraph" w:customStyle="1" w:styleId="Predvolen">
    <w:name w:val="Predvolené"/>
    <w:rPr>
      <w:rFonts w:ascii="Helvetica Neue" w:eastAsia="Helvetica Neue" w:hAnsi="Helvetica Neue" w:cs="Helvetica Neue"/>
      <w:color w:val="000000"/>
      <w:sz w:val="22"/>
      <w:szCs w:val="22"/>
    </w:rPr>
  </w:style>
  <w:style w:type="paragraph" w:styleId="Obsah1">
    <w:name w:val="toc 1"/>
    <w:aliases w:val="Tatra Tender"/>
    <w:uiPriority w:val="39"/>
    <w:qFormat/>
    <w:pPr>
      <w:tabs>
        <w:tab w:val="left" w:pos="880"/>
        <w:tab w:val="right" w:leader="dot" w:pos="9060"/>
      </w:tabs>
      <w:ind w:left="442"/>
    </w:pPr>
    <w:rPr>
      <w:rFonts w:ascii="Calibri" w:eastAsia="Calibri" w:hAnsi="Calibri" w:cs="Calibri"/>
      <w:color w:val="000000"/>
      <w:sz w:val="18"/>
      <w:szCs w:val="18"/>
      <w:u w:color="000000"/>
    </w:rPr>
  </w:style>
  <w:style w:type="paragraph" w:customStyle="1" w:styleId="Cislo-1-nadpis">
    <w:name w:val="Cislo-1-nadpis"/>
    <w:qFormat/>
    <w:pPr>
      <w:tabs>
        <w:tab w:val="left" w:pos="709"/>
        <w:tab w:val="left" w:pos="1066"/>
        <w:tab w:val="left" w:pos="1423"/>
        <w:tab w:val="left" w:pos="1780"/>
        <w:tab w:val="left" w:pos="2138"/>
        <w:tab w:val="left" w:pos="2495"/>
        <w:tab w:val="left" w:pos="2852"/>
      </w:tabs>
      <w:spacing w:before="60"/>
      <w:ind w:left="353" w:hanging="353"/>
      <w:jc w:val="both"/>
      <w:outlineLvl w:val="0"/>
    </w:pPr>
    <w:rPr>
      <w:rFonts w:ascii="Calibri" w:eastAsia="Calibri" w:hAnsi="Calibri" w:cs="Calibri"/>
      <w:b/>
      <w:bCs/>
      <w:color w:val="000000"/>
      <w:sz w:val="22"/>
      <w:szCs w:val="22"/>
      <w:u w:color="000000"/>
    </w:rPr>
  </w:style>
  <w:style w:type="paragraph" w:styleId="Obsah2">
    <w:name w:val="toc 2"/>
    <w:uiPriority w:val="39"/>
    <w:pPr>
      <w:tabs>
        <w:tab w:val="left" w:pos="440"/>
        <w:tab w:val="right" w:leader="dot" w:pos="9060"/>
      </w:tabs>
    </w:pPr>
    <w:rPr>
      <w:rFonts w:ascii="Calibri" w:eastAsia="Calibri" w:hAnsi="Calibri" w:cs="Calibri"/>
      <w:color w:val="000000"/>
      <w:sz w:val="18"/>
      <w:szCs w:val="18"/>
      <w:u w:color="000000"/>
    </w:rPr>
  </w:style>
  <w:style w:type="paragraph" w:styleId="Obsah3">
    <w:name w:val="toc 3"/>
    <w:uiPriority w:val="39"/>
    <w:pPr>
      <w:tabs>
        <w:tab w:val="left" w:pos="880"/>
        <w:tab w:val="right" w:pos="9070"/>
      </w:tabs>
      <w:ind w:left="221"/>
    </w:pPr>
    <w:rPr>
      <w:rFonts w:ascii="Calibri" w:eastAsia="Calibri" w:hAnsi="Calibri" w:cs="Calibri"/>
      <w:color w:val="000000"/>
      <w:sz w:val="18"/>
      <w:szCs w:val="18"/>
      <w:u w:color="000000"/>
    </w:rPr>
  </w:style>
  <w:style w:type="paragraph" w:customStyle="1" w:styleId="novastrana">
    <w:name w:val="nova_strana"/>
    <w:pPr>
      <w:pageBreakBefore/>
      <w:tabs>
        <w:tab w:val="left" w:pos="709"/>
        <w:tab w:val="left" w:pos="1066"/>
        <w:tab w:val="left" w:pos="1423"/>
        <w:tab w:val="left" w:pos="1780"/>
        <w:tab w:val="left" w:pos="2138"/>
        <w:tab w:val="left" w:pos="2495"/>
        <w:tab w:val="left" w:pos="2852"/>
      </w:tabs>
    </w:pPr>
    <w:rPr>
      <w:rFonts w:ascii="Calibri" w:eastAsia="Calibri" w:hAnsi="Calibri" w:cs="Calibri"/>
      <w:color w:val="FFFFFF"/>
      <w:sz w:val="22"/>
      <w:szCs w:val="22"/>
      <w:u w:color="FFFFFF"/>
    </w:rPr>
  </w:style>
  <w:style w:type="numbering" w:customStyle="1" w:styleId="Importovantl1">
    <w:name w:val="Importovaný štýl 1"/>
    <w:pPr>
      <w:numPr>
        <w:numId w:val="1"/>
      </w:numPr>
    </w:pPr>
  </w:style>
  <w:style w:type="paragraph" w:customStyle="1" w:styleId="Cislo-2-text">
    <w:name w:val="Cislo-2-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character" w:customStyle="1" w:styleId="Odkaz">
    <w:name w:val="Odkaz"/>
    <w:rPr>
      <w:color w:val="0563C1"/>
      <w:u w:val="single" w:color="0563C1"/>
    </w:rPr>
  </w:style>
  <w:style w:type="character" w:customStyle="1" w:styleId="Hyperlink0">
    <w:name w:val="Hyperlink.0"/>
    <w:basedOn w:val="Odkaz"/>
    <w:rPr>
      <w:color w:val="000000"/>
      <w:u w:val="single" w:color="000000"/>
    </w:rPr>
  </w:style>
  <w:style w:type="paragraph" w:customStyle="1" w:styleId="Cislo-4-a-text">
    <w:name w:val="Cislo-4-a-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numbering" w:customStyle="1" w:styleId="Importovantl4">
    <w:name w:val="Importovaný štýl 4"/>
    <w:pPr>
      <w:numPr>
        <w:numId w:val="3"/>
      </w:numPr>
    </w:pPr>
  </w:style>
  <w:style w:type="character" w:customStyle="1" w:styleId="Hyperlink1">
    <w:name w:val="Hyperlink.1"/>
    <w:basedOn w:val="iadne"/>
    <w:rPr>
      <w:rFonts w:ascii="Calibri" w:eastAsia="Calibri" w:hAnsi="Calibri" w:cs="Calibri"/>
      <w:u w:val="single"/>
    </w:rPr>
  </w:style>
  <w:style w:type="paragraph" w:styleId="Zkladntext">
    <w:name w:val="Body Text"/>
    <w:link w:val="ZkladntextChar"/>
    <w:uiPriority w:val="99"/>
    <w:qFormat/>
    <w:pPr>
      <w:suppressAutoHyphens/>
      <w:spacing w:after="120"/>
    </w:pPr>
    <w:rPr>
      <w:rFonts w:ascii="Calibri" w:eastAsia="Calibri" w:hAnsi="Calibri" w:cs="Calibri"/>
      <w:color w:val="000000"/>
      <w:kern w:val="1"/>
      <w:sz w:val="24"/>
      <w:szCs w:val="24"/>
      <w:u w:color="000000"/>
    </w:rPr>
  </w:style>
  <w:style w:type="paragraph" w:customStyle="1" w:styleId="Odsekzoznamu1">
    <w:name w:val="Odsek zoznamu1"/>
    <w:pPr>
      <w:spacing w:after="160" w:line="259" w:lineRule="auto"/>
      <w:ind w:left="720"/>
    </w:pPr>
    <w:rPr>
      <w:rFonts w:ascii="Calibri" w:eastAsia="Calibri" w:hAnsi="Calibri" w:cs="Calibri"/>
      <w:color w:val="000000"/>
      <w:sz w:val="22"/>
      <w:szCs w:val="22"/>
      <w:u w:color="000000"/>
    </w:rPr>
  </w:style>
  <w:style w:type="numbering" w:customStyle="1" w:styleId="Importovantl5">
    <w:name w:val="Importovaný štýl 5"/>
    <w:pPr>
      <w:numPr>
        <w:numId w:val="6"/>
      </w:numPr>
    </w:pPr>
  </w:style>
  <w:style w:type="paragraph" w:customStyle="1" w:styleId="Text-1">
    <w:name w:val="Text-1"/>
    <w:pPr>
      <w:tabs>
        <w:tab w:val="left" w:pos="709"/>
        <w:tab w:val="left" w:pos="1066"/>
        <w:tab w:val="left" w:pos="1423"/>
        <w:tab w:val="left" w:pos="1780"/>
        <w:tab w:val="left" w:pos="2138"/>
        <w:tab w:val="left" w:pos="2495"/>
        <w:tab w:val="left" w:pos="2852"/>
      </w:tabs>
      <w:spacing w:before="60"/>
      <w:ind w:left="709"/>
      <w:jc w:val="both"/>
    </w:pPr>
    <w:rPr>
      <w:rFonts w:ascii="Calibri" w:eastAsia="Calibri" w:hAnsi="Calibri" w:cs="Calibri"/>
      <w:color w:val="000000"/>
      <w:sz w:val="22"/>
      <w:szCs w:val="22"/>
      <w:u w:color="000000"/>
    </w:rPr>
  </w:style>
  <w:style w:type="numbering" w:customStyle="1" w:styleId="Importovantl6">
    <w:name w:val="Importovaný štýl 6"/>
    <w:pPr>
      <w:numPr>
        <w:numId w:val="7"/>
      </w:numPr>
    </w:pPr>
  </w:style>
  <w:style w:type="numbering" w:customStyle="1" w:styleId="Importovantl7">
    <w:name w:val="Importovaný štýl 7"/>
    <w:pPr>
      <w:numPr>
        <w:numId w:val="8"/>
      </w:numPr>
    </w:pPr>
  </w:style>
  <w:style w:type="numbering" w:customStyle="1" w:styleId="Importovantl8">
    <w:name w:val="Importovaný štýl 8"/>
    <w:pPr>
      <w:numPr>
        <w:numId w:val="9"/>
      </w:numPr>
    </w:pPr>
  </w:style>
  <w:style w:type="numbering" w:customStyle="1" w:styleId="Importovantl9">
    <w:name w:val="Importovaný štýl 9"/>
    <w:pPr>
      <w:numPr>
        <w:numId w:val="10"/>
      </w:numPr>
    </w:pPr>
  </w:style>
  <w:style w:type="numbering" w:customStyle="1" w:styleId="Importovantl10">
    <w:name w:val="Importovaný štýl 10"/>
    <w:pPr>
      <w:numPr>
        <w:numId w:val="11"/>
      </w:numPr>
    </w:pPr>
  </w:style>
  <w:style w:type="numbering" w:customStyle="1" w:styleId="Importovantl11">
    <w:name w:val="Importovaný štýl 11"/>
    <w:pPr>
      <w:numPr>
        <w:numId w:val="12"/>
      </w:numPr>
    </w:pPr>
  </w:style>
  <w:style w:type="numbering" w:customStyle="1" w:styleId="Importovantl12">
    <w:name w:val="Importovaný štýl 12"/>
    <w:pPr>
      <w:numPr>
        <w:numId w:val="13"/>
      </w:numPr>
    </w:pPr>
  </w:style>
  <w:style w:type="numbering" w:customStyle="1" w:styleId="Importovantl13">
    <w:name w:val="Importovaný štýl 13"/>
    <w:pPr>
      <w:numPr>
        <w:numId w:val="14"/>
      </w:numPr>
    </w:pPr>
  </w:style>
  <w:style w:type="numbering" w:customStyle="1" w:styleId="Importovantl14">
    <w:name w:val="Importovaný štýl 14"/>
    <w:pPr>
      <w:numPr>
        <w:numId w:val="15"/>
      </w:numPr>
    </w:pPr>
  </w:style>
  <w:style w:type="numbering" w:customStyle="1" w:styleId="Importovantl15">
    <w:name w:val="Importovaný štýl 15"/>
    <w:pPr>
      <w:numPr>
        <w:numId w:val="16"/>
      </w:numPr>
    </w:pPr>
  </w:style>
  <w:style w:type="numbering" w:customStyle="1" w:styleId="Importovantl16">
    <w:name w:val="Importovaný štýl 16"/>
    <w:pPr>
      <w:numPr>
        <w:numId w:val="17"/>
      </w:numPr>
    </w:pPr>
  </w:style>
  <w:style w:type="numbering" w:customStyle="1" w:styleId="Importovantl17">
    <w:name w:val="Importovaný štýl 17"/>
    <w:pPr>
      <w:numPr>
        <w:numId w:val="18"/>
      </w:numPr>
    </w:pPr>
  </w:style>
  <w:style w:type="numbering" w:customStyle="1" w:styleId="Importovantl18">
    <w:name w:val="Importovaný štýl 18"/>
    <w:pPr>
      <w:numPr>
        <w:numId w:val="19"/>
      </w:numPr>
    </w:pPr>
  </w:style>
  <w:style w:type="numbering" w:customStyle="1" w:styleId="Importovantl19">
    <w:name w:val="Importovaný štýl 19"/>
    <w:pPr>
      <w:numPr>
        <w:numId w:val="20"/>
      </w:numPr>
    </w:pPr>
  </w:style>
  <w:style w:type="numbering" w:customStyle="1" w:styleId="Importovantl20">
    <w:name w:val="Importovaný štýl 20"/>
    <w:pPr>
      <w:numPr>
        <w:numId w:val="21"/>
      </w:numPr>
    </w:pPr>
  </w:style>
  <w:style w:type="numbering" w:customStyle="1" w:styleId="Importovantl21">
    <w:name w:val="Importovaný štýl 21"/>
    <w:pPr>
      <w:numPr>
        <w:numId w:val="22"/>
      </w:numPr>
    </w:pPr>
  </w:style>
  <w:style w:type="numbering" w:customStyle="1" w:styleId="Importovantl22">
    <w:name w:val="Importovaný štýl 22"/>
    <w:pPr>
      <w:numPr>
        <w:numId w:val="23"/>
      </w:numPr>
    </w:pPr>
  </w:style>
  <w:style w:type="numbering" w:customStyle="1" w:styleId="Importovantl23">
    <w:name w:val="Importovaný štýl 23"/>
    <w:pPr>
      <w:numPr>
        <w:numId w:val="24"/>
      </w:numPr>
    </w:pPr>
  </w:style>
  <w:style w:type="paragraph" w:customStyle="1" w:styleId="Default">
    <w:name w:val="Default"/>
    <w:pPr>
      <w:tabs>
        <w:tab w:val="left" w:pos="709"/>
        <w:tab w:val="left" w:pos="1066"/>
        <w:tab w:val="left" w:pos="1423"/>
        <w:tab w:val="left" w:pos="1780"/>
        <w:tab w:val="left" w:pos="2138"/>
        <w:tab w:val="left" w:pos="2495"/>
        <w:tab w:val="left" w:pos="2852"/>
      </w:tabs>
    </w:pPr>
    <w:rPr>
      <w:rFonts w:eastAsia="Times New Roman"/>
      <w:color w:val="000000"/>
      <w:sz w:val="24"/>
      <w:szCs w:val="24"/>
      <w:u w:color="000000"/>
    </w:rPr>
  </w:style>
  <w:style w:type="numbering" w:customStyle="1" w:styleId="Importovantl24">
    <w:name w:val="Importovaný štýl 24"/>
    <w:pPr>
      <w:numPr>
        <w:numId w:val="27"/>
      </w:numPr>
    </w:pPr>
  </w:style>
  <w:style w:type="numbering" w:customStyle="1" w:styleId="Importovantl25">
    <w:name w:val="Importovaný štýl 25"/>
    <w:pPr>
      <w:numPr>
        <w:numId w:val="31"/>
      </w:numPr>
    </w:pPr>
  </w:style>
  <w:style w:type="numbering" w:customStyle="1" w:styleId="Importovantl26">
    <w:name w:val="Importovaný štýl 26"/>
    <w:pPr>
      <w:numPr>
        <w:numId w:val="32"/>
      </w:numPr>
    </w:pPr>
  </w:style>
  <w:style w:type="numbering" w:customStyle="1" w:styleId="Importovantl27">
    <w:name w:val="Importovaný štýl 27"/>
    <w:pPr>
      <w:numPr>
        <w:numId w:val="33"/>
      </w:numPr>
    </w:p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Calibri" w:eastAsia="Calibri" w:hAnsi="Calibri" w:cs="Calibri"/>
      <w:color w:val="000000"/>
      <w:u w:color="00000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F86509"/>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509"/>
    <w:rPr>
      <w:rFonts w:ascii="Segoe UI" w:eastAsia="Calibri" w:hAnsi="Segoe UI" w:cs="Segoe UI"/>
      <w:color w:val="000000"/>
      <w:sz w:val="18"/>
      <w:szCs w:val="18"/>
      <w:u w:color="000000"/>
    </w:rPr>
  </w:style>
  <w:style w:type="paragraph" w:styleId="Odsekzoznamu">
    <w:name w:val="List Paragraph"/>
    <w:aliases w:val="body,Odsek zoznamu2,List Paragraph"/>
    <w:basedOn w:val="Normlny"/>
    <w:link w:val="OdsekzoznamuChar"/>
    <w:uiPriority w:val="34"/>
    <w:qFormat/>
    <w:rsid w:val="002B4877"/>
    <w:pPr>
      <w:ind w:left="720"/>
      <w:contextualSpacing/>
    </w:pPr>
  </w:style>
  <w:style w:type="paragraph" w:styleId="Predmetkomentra">
    <w:name w:val="annotation subject"/>
    <w:basedOn w:val="Textkomentra"/>
    <w:next w:val="Textkomentra"/>
    <w:link w:val="PredmetkomentraChar"/>
    <w:uiPriority w:val="99"/>
    <w:semiHidden/>
    <w:unhideWhenUsed/>
    <w:rsid w:val="002C3F13"/>
    <w:rPr>
      <w:b/>
      <w:bCs/>
    </w:rPr>
  </w:style>
  <w:style w:type="character" w:customStyle="1" w:styleId="PredmetkomentraChar">
    <w:name w:val="Predmet komentára Char"/>
    <w:basedOn w:val="TextkomentraChar"/>
    <w:link w:val="Predmetkomentra"/>
    <w:uiPriority w:val="99"/>
    <w:semiHidden/>
    <w:rsid w:val="002C3F13"/>
    <w:rPr>
      <w:rFonts w:ascii="Calibri" w:eastAsia="Calibri" w:hAnsi="Calibri" w:cs="Calibri"/>
      <w:b/>
      <w:bCs/>
      <w:color w:val="000000"/>
      <w:u w:color="000000"/>
    </w:rPr>
  </w:style>
  <w:style w:type="paragraph" w:styleId="Hlavika">
    <w:name w:val="header"/>
    <w:basedOn w:val="Normlny"/>
    <w:link w:val="HlavikaChar"/>
    <w:uiPriority w:val="99"/>
    <w:unhideWhenUsed/>
    <w:rsid w:val="000C6793"/>
    <w:pPr>
      <w:tabs>
        <w:tab w:val="center" w:pos="4536"/>
        <w:tab w:val="right" w:pos="9072"/>
      </w:tabs>
    </w:pPr>
  </w:style>
  <w:style w:type="character" w:customStyle="1" w:styleId="HlavikaChar">
    <w:name w:val="Hlavička Char"/>
    <w:basedOn w:val="Predvolenpsmoodseku"/>
    <w:link w:val="Hlavika"/>
    <w:uiPriority w:val="99"/>
    <w:rsid w:val="000C6793"/>
    <w:rPr>
      <w:rFonts w:ascii="Calibri" w:eastAsia="Calibri" w:hAnsi="Calibri" w:cs="Calibri"/>
      <w:color w:val="000000"/>
      <w:sz w:val="22"/>
      <w:szCs w:val="22"/>
      <w:u w:color="000000"/>
    </w:rPr>
  </w:style>
  <w:style w:type="character" w:customStyle="1" w:styleId="ZkladntextChar">
    <w:name w:val="Základný text Char"/>
    <w:link w:val="Zkladntext"/>
    <w:uiPriority w:val="99"/>
    <w:rsid w:val="001C3BC0"/>
    <w:rPr>
      <w:rFonts w:ascii="Calibri" w:eastAsia="Calibri" w:hAnsi="Calibri" w:cs="Calibri"/>
      <w:color w:val="000000"/>
      <w:kern w:val="1"/>
      <w:sz w:val="24"/>
      <w:szCs w:val="24"/>
      <w:u w:color="000000"/>
    </w:rPr>
  </w:style>
  <w:style w:type="paragraph" w:customStyle="1" w:styleId="Cislo-3-text">
    <w:name w:val="Cislo-3-text"/>
    <w:basedOn w:val="Cislo-2-text"/>
    <w:qFormat/>
    <w:rsid w:val="006322B2"/>
    <w:pPr>
      <w:pBdr>
        <w:top w:val="none" w:sz="0" w:space="0" w:color="auto"/>
        <w:left w:val="none" w:sz="0" w:space="0" w:color="auto"/>
        <w:bottom w:val="none" w:sz="0" w:space="0" w:color="auto"/>
        <w:right w:val="none" w:sz="0" w:space="0" w:color="auto"/>
        <w:between w:val="none" w:sz="0" w:space="0" w:color="auto"/>
        <w:bar w:val="none" w:sz="0" w:color="auto"/>
      </w:pBdr>
      <w:tabs>
        <w:tab w:val="clear" w:pos="1423"/>
        <w:tab w:val="num" w:pos="709"/>
      </w:tabs>
      <w:ind w:left="709" w:hanging="709"/>
      <w:contextualSpacing/>
    </w:pPr>
    <w:rPr>
      <w:rFonts w:ascii="Times New Roman" w:hAnsi="Times New Roman" w:cs="Times New Roman"/>
      <w:color w:val="auto"/>
      <w:bdr w:val="none" w:sz="0" w:space="0" w:color="auto"/>
      <w:lang w:eastAsia="en-US"/>
    </w:rPr>
  </w:style>
  <w:style w:type="character" w:customStyle="1" w:styleId="Nadpis9Char">
    <w:name w:val="Nadpis 9 Char"/>
    <w:basedOn w:val="Predvolenpsmoodseku"/>
    <w:link w:val="Nadpis9"/>
    <w:uiPriority w:val="99"/>
    <w:rsid w:val="00CE3EB6"/>
    <w:rPr>
      <w:rFonts w:ascii="Calibri Light" w:eastAsia="Times New Roman" w:hAnsi="Calibri Light"/>
      <w:i/>
      <w:iCs/>
      <w:color w:val="404040"/>
      <w:bdr w:val="none" w:sz="0" w:space="0" w:color="auto"/>
    </w:rPr>
  </w:style>
  <w:style w:type="character" w:customStyle="1" w:styleId="Nadpis1Char">
    <w:name w:val="Nadpis 1 Char"/>
    <w:aliases w:val="h1 Char,H1 Char,Heading 1 Char"/>
    <w:basedOn w:val="Predvolenpsmoodseku"/>
    <w:link w:val="Nadpis1"/>
    <w:uiPriority w:val="99"/>
    <w:locked/>
    <w:rsid w:val="00CE3EB6"/>
    <w:rPr>
      <w:rFonts w:ascii="Calibri" w:eastAsia="Calibri" w:hAnsi="Calibri" w:cs="Calibri"/>
      <w:b/>
      <w:bCs/>
      <w:color w:val="2E74B5"/>
      <w:sz w:val="24"/>
      <w:szCs w:val="24"/>
      <w:u w:color="2E74B5"/>
      <w:shd w:val="clear" w:color="auto" w:fill="DEEAF6"/>
    </w:rPr>
  </w:style>
  <w:style w:type="table" w:customStyle="1" w:styleId="TableGrid">
    <w:name w:val="TableGrid"/>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paragraph" w:styleId="Zarkazkladnhotextu">
    <w:name w:val="Body Text Indent"/>
    <w:basedOn w:val="Normlny"/>
    <w:link w:val="ZarkazkladnhotextuChar"/>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ind w:firstLine="708"/>
      <w:jc w:val="both"/>
    </w:pPr>
    <w:rPr>
      <w:rFonts w:ascii="Times New Roman" w:eastAsia="Times New Roman" w:hAnsi="Times New Roman" w:cs="Times New Roman"/>
      <w:color w:val="auto"/>
      <w:sz w:val="24"/>
      <w:szCs w:val="24"/>
      <w:bdr w:val="none" w:sz="0" w:space="0" w:color="auto"/>
    </w:rPr>
  </w:style>
  <w:style w:type="character" w:customStyle="1" w:styleId="ZarkazkladnhotextuChar">
    <w:name w:val="Zarážka základného textu Char"/>
    <w:basedOn w:val="Predvolenpsmoodseku"/>
    <w:link w:val="Zarkazkladnhotextu"/>
    <w:uiPriority w:val="99"/>
    <w:rsid w:val="00CE3EB6"/>
    <w:rPr>
      <w:rFonts w:eastAsia="Times New Roman"/>
      <w:sz w:val="24"/>
      <w:szCs w:val="24"/>
      <w:bdr w:val="none" w:sz="0" w:space="0" w:color="auto"/>
    </w:rPr>
  </w:style>
  <w:style w:type="paragraph" w:styleId="Zarkazkladnhotextu3">
    <w:name w:val="Body Text Indent 3"/>
    <w:basedOn w:val="Normlny"/>
    <w:link w:val="Zarkazkladnhotextu3Char"/>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ind w:left="4860"/>
    </w:pPr>
    <w:rPr>
      <w:rFonts w:ascii="Times New Roman" w:eastAsia="Times New Roman" w:hAnsi="Times New Roman" w:cs="Times New Roman"/>
      <w:color w:val="auto"/>
      <w:sz w:val="30"/>
      <w:szCs w:val="24"/>
      <w:bdr w:val="none" w:sz="0" w:space="0" w:color="auto"/>
    </w:rPr>
  </w:style>
  <w:style w:type="character" w:customStyle="1" w:styleId="Zarkazkladnhotextu3Char">
    <w:name w:val="Zarážka základného textu 3 Char"/>
    <w:basedOn w:val="Predvolenpsmoodseku"/>
    <w:link w:val="Zarkazkladnhotextu3"/>
    <w:uiPriority w:val="99"/>
    <w:rsid w:val="00CE3EB6"/>
    <w:rPr>
      <w:rFonts w:eastAsia="Times New Roman"/>
      <w:sz w:val="30"/>
      <w:szCs w:val="24"/>
      <w:bdr w:val="none" w:sz="0" w:space="0" w:color="auto"/>
    </w:rPr>
  </w:style>
  <w:style w:type="table" w:styleId="Mriekatabuky">
    <w:name w:val="Table Grid"/>
    <w:basedOn w:val="Normlnatabuka"/>
    <w:uiPriority w:val="5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uiPriority w:val="99"/>
    <w:locked/>
    <w:rsid w:val="00CE3EB6"/>
    <w:rPr>
      <w:sz w:val="22"/>
      <w:shd w:val="clear" w:color="auto" w:fill="FFFFFF"/>
    </w:rPr>
  </w:style>
  <w:style w:type="paragraph" w:customStyle="1" w:styleId="Zkladntext1">
    <w:name w:val="Základný text1"/>
    <w:basedOn w:val="Normlny"/>
    <w:link w:val="Zkladntext0"/>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60" w:line="281" w:lineRule="exact"/>
      <w:ind w:hanging="360"/>
      <w:jc w:val="both"/>
    </w:pPr>
    <w:rPr>
      <w:rFonts w:ascii="Times New Roman" w:eastAsia="Arial Unicode MS" w:hAnsi="Times New Roman" w:cs="Times New Roman"/>
      <w:color w:val="auto"/>
      <w:szCs w:val="20"/>
    </w:rPr>
  </w:style>
  <w:style w:type="paragraph" w:customStyle="1" w:styleId="Standard">
    <w:name w:val="Standard"/>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cs="Tahoma"/>
      <w:kern w:val="3"/>
      <w:sz w:val="24"/>
      <w:szCs w:val="24"/>
      <w:bdr w:val="none" w:sz="0" w:space="0" w:color="auto"/>
    </w:rPr>
  </w:style>
  <w:style w:type="character" w:customStyle="1" w:styleId="PtaChar">
    <w:name w:val="Päta Char"/>
    <w:basedOn w:val="Predvolenpsmoodseku"/>
    <w:link w:val="Pta"/>
    <w:uiPriority w:val="99"/>
    <w:locked/>
    <w:rsid w:val="00CE3EB6"/>
    <w:rPr>
      <w:rFonts w:ascii="Calibri" w:eastAsia="Calibri" w:hAnsi="Calibri" w:cs="Calibri"/>
      <w:color w:val="000000"/>
      <w:sz w:val="18"/>
      <w:szCs w:val="18"/>
      <w:u w:color="000000"/>
    </w:rPr>
  </w:style>
  <w:style w:type="character" w:styleId="slostrany">
    <w:name w:val="page number"/>
    <w:basedOn w:val="Predvolenpsmoodseku"/>
    <w:uiPriority w:val="99"/>
    <w:rsid w:val="00CE3EB6"/>
    <w:rPr>
      <w:rFonts w:cs="Times New Roman"/>
    </w:rPr>
  </w:style>
  <w:style w:type="character" w:customStyle="1" w:styleId="OdsekzoznamuChar">
    <w:name w:val="Odsek zoznamu Char"/>
    <w:aliases w:val="body Char,Odsek zoznamu2 Char,List Paragraph Char"/>
    <w:basedOn w:val="Predvolenpsmoodseku"/>
    <w:link w:val="Odsekzoznamu"/>
    <w:uiPriority w:val="34"/>
    <w:locked/>
    <w:rsid w:val="00CE3EB6"/>
    <w:rPr>
      <w:rFonts w:ascii="Calibri" w:eastAsia="Calibri" w:hAnsi="Calibri" w:cs="Calibri"/>
      <w:color w:val="000000"/>
      <w:sz w:val="22"/>
      <w:szCs w:val="22"/>
      <w:u w:color="000000"/>
    </w:rPr>
  </w:style>
  <w:style w:type="paragraph" w:styleId="Bezriadkovania">
    <w:name w:val="No Spacing"/>
    <w:uiPriority w:val="1"/>
    <w:qFormat/>
    <w:rsid w:val="008602AA"/>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numbering" w:customStyle="1" w:styleId="Bezzoznamu1">
    <w:name w:val="Bez zoznamu1"/>
    <w:next w:val="Bezzoznamu"/>
    <w:uiPriority w:val="99"/>
    <w:semiHidden/>
    <w:unhideWhenUsed/>
    <w:rsid w:val="009E42C5"/>
  </w:style>
  <w:style w:type="table" w:customStyle="1" w:styleId="TableGrid1">
    <w:name w:val="TableGrid1"/>
    <w:uiPriority w:val="99"/>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table" w:customStyle="1" w:styleId="Mriekatabuky1">
    <w:name w:val="Mriežka tabuľky1"/>
    <w:basedOn w:val="Normlnatabuka"/>
    <w:next w:val="Mriekatabuky"/>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88419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rPr>
  </w:style>
  <w:style w:type="character" w:styleId="Nevyrieenzmienka">
    <w:name w:val="Unresolved Mention"/>
    <w:basedOn w:val="Predvolenpsmoodseku"/>
    <w:uiPriority w:val="99"/>
    <w:semiHidden/>
    <w:unhideWhenUsed/>
    <w:rsid w:val="008043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891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Motív balíka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ív balíka Office">
      <a:majorFont>
        <a:latin typeface="Helvetica Neue"/>
        <a:ea typeface="Helvetica Neue"/>
        <a:cs typeface="Helvetica Neue"/>
      </a:majorFont>
      <a:minorFont>
        <a:latin typeface="Helvetica Neue"/>
        <a:ea typeface="Helvetica Neue"/>
        <a:cs typeface="Helvetica Neue"/>
      </a:minorFont>
    </a:fontScheme>
    <a:fmtScheme name="Motív balíka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20668-35DE-49D7-937A-C114A2BFC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4935</Words>
  <Characters>28134</Characters>
  <Application>Microsoft Office Word</Application>
  <DocSecurity>0</DocSecurity>
  <Lines>234</Lines>
  <Paragraphs>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JUDr. Radoslav Bazala</cp:lastModifiedBy>
  <cp:revision>6</cp:revision>
  <cp:lastPrinted>2020-10-15T11:04:00Z</cp:lastPrinted>
  <dcterms:created xsi:type="dcterms:W3CDTF">2020-11-20T07:16:00Z</dcterms:created>
  <dcterms:modified xsi:type="dcterms:W3CDTF">2020-11-20T11:02:00Z</dcterms:modified>
</cp:coreProperties>
</file>